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png" ContentType="image/png"/>
  <Override PartName="/word/media/image3.png" ContentType="image/png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ab/>
      </w:r>
    </w:p>
    <w:p>
      <w:pPr>
        <w:pStyle w:val="Normal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BONUS ENERGIA SICILIA </w:t>
      </w:r>
    </w:p>
    <w:p>
      <w:pPr>
        <w:pStyle w:val="Normal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Allegato B</w:t>
      </w:r>
    </w:p>
    <w:p>
      <w:pPr>
        <w:pStyle w:val="Normal"/>
        <w:jc w:val="center"/>
        <w:rPr/>
      </w:pPr>
      <w:r>
        <w:rPr/>
        <w:t>Modalità Calcolo Contributo</w:t>
      </w:r>
    </w:p>
    <w:p>
      <w:pPr>
        <w:pStyle w:val="Normal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IL CALCOLO DELL’IMPORTO CONCEDIBILE È DETERMINATO IN MODALITA’ AUTOMATIZZATA SULLA BASE DEI DATI DICHIARATI DALL’IMPRESA. LE FORMULE CHE SEGUONO HANNO IL SOLO SCOPO DI RENDERE CONOSCIBILE L’ALGORITMO</w:t>
      </w:r>
      <w:r>
        <w:rPr>
          <w:rStyle w:val="Richiamoallanotaapidipagina"/>
          <w:bCs/>
          <w:sz w:val="24"/>
          <w:szCs w:val="24"/>
        </w:rPr>
        <w:footnoteReference w:id="2"/>
      </w:r>
      <w:r>
        <w:rPr>
          <w:b/>
          <w:bCs/>
          <w:sz w:val="24"/>
          <w:szCs w:val="24"/>
        </w:rPr>
        <w:t xml:space="preserve"> DI CALCOLO. ALLE IMPRESE SARÀ CHIESTO UNICAMENTE DI INDICARE NELLA DOMANDA GLI ESTREMI DELLE FATTURE NEL PERIODO DI RIFERIMENTO CON I DATI DI CONSUMO IN € E IN KW (PER L’ENERGIA ELETTRICA) O SMC (PER IL GAS).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********************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In particolare, il differenziale è calcolato come segue:</w:t>
      </w:r>
    </w:p>
    <w:p>
      <w:pPr>
        <w:pStyle w:val="Normal"/>
        <w:pBdr>
          <w:bottom w:val="single" w:sz="4" w:space="1" w:color="000000"/>
        </w:pBdr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Caso 1 – Energia elettrica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Prezzo unitario medio ponderato per kWh (</w:t>
      </w:r>
      <w:r>
        <w:rPr/>
      </w:r>
      <m:oMath xmlns:m="http://schemas.openxmlformats.org/officeDocument/2006/math">
        <m:bar>
          <m:barPr>
            <m:pos m:val="top"/>
          </m:barPr>
          <m:e>
            <m:r>
              <w:rPr>
                <w:rFonts w:ascii="Cambria Math" w:hAnsi="Cambria Math"/>
              </w:rPr>
              <m:t xml:space="preserve">P</m:t>
            </m:r>
            <m:sSub>
              <m:e>
                <m:r>
                  <w:rPr>
                    <w:rFonts w:ascii="Cambria Math" w:hAnsi="Cambria Math"/>
                  </w:rPr>
                  <m:t xml:space="preserve">U</m:t>
                </m:r>
              </m:e>
              <m:sub>
                <m:r>
                  <w:rPr>
                    <w:rFonts w:ascii="Cambria Math" w:hAnsi="Cambria Math"/>
                  </w:rPr>
                  <m:t xml:space="preserve">E</m:t>
                </m:r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2022</m:t>
                    </m:r>
                  </m:e>
                </m:d>
              </m:sub>
            </m:sSub>
          </m:e>
        </m:bar>
      </m:oMath>
      <w:r>
        <w:rPr>
          <w:sz w:val="24"/>
          <w:szCs w:val="24"/>
        </w:rPr>
        <w:t>) pagato dall’impresa riferito al periodo 1° febbraio 2022 e all’ultima fattura disponibile alla data di presentazione della domanda:</w:t>
      </w:r>
    </w:p>
    <w:p>
      <w:pPr>
        <w:pStyle w:val="Normal"/>
        <w:rPr>
          <w:sz w:val="24"/>
          <w:szCs w:val="24"/>
        </w:rPr>
      </w:pPr>
      <w:r>
        <w:rPr/>
      </w:r>
      <m:oMath xmlns:m="http://schemas.openxmlformats.org/officeDocument/2006/math">
        <m:bar>
          <m:barPr>
            <m:pos m:val="top"/>
          </m:barPr>
          <m:e>
            <m:r>
              <w:rPr>
                <w:rFonts w:ascii="Cambria Math" w:hAnsi="Cambria Math"/>
              </w:rPr>
              <m:t xml:space="preserve">P</m:t>
            </m:r>
            <m:sSub>
              <m:e>
                <m:r>
                  <w:rPr>
                    <w:rFonts w:ascii="Cambria Math" w:hAnsi="Cambria Math"/>
                  </w:rPr>
                  <m:t xml:space="preserve">U</m:t>
                </m:r>
              </m:e>
              <m:sub>
                <m:r>
                  <w:rPr>
                    <w:rFonts w:ascii="Cambria Math" w:hAnsi="Cambria Math"/>
                  </w:rPr>
                  <m:t xml:space="preserve">E</m:t>
                </m:r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2022</m:t>
                    </m:r>
                  </m:e>
                </m:d>
              </m:sub>
            </m:sSub>
          </m:e>
        </m:bar>
      </m:oMath>
      <w:r>
        <w:rPr>
          <w:sz w:val="24"/>
          <w:szCs w:val="24"/>
        </w:rPr>
        <w:t>=</w:t>
      </w:r>
      <w:r>
        <w:rPr>
          <w:sz w:val="24"/>
          <w:szCs w:val="24"/>
          <w:vertAlign w:val="subscript"/>
        </w:rPr>
        <w:t xml:space="preserve">  </w:t>
      </w:r>
    </w:p>
    <w:p>
      <w:pPr>
        <w:pStyle w:val="Normal"/>
        <w:jc w:val="center"/>
        <w:rPr>
          <w:sz w:val="16"/>
          <w:szCs w:val="16"/>
        </w:rPr>
      </w:pPr>
      <w:r>
        <w:rPr/>
      </w:r>
      <m:oMathPara xmlns:m="http://schemas.openxmlformats.org/officeDocument/2006/math">
        <m:oMathParaPr>
          <m:jc m:val="center"/>
        </m:oMathParaPr>
        <m:oMath>
          <m:f>
            <m:num>
              <m:nary>
                <m:naryPr>
                  <m:chr m:val="∑"/>
                  <m:subHide m:val="1"/>
                  <m:supHide m:val="1"/>
                </m:naryPr>
                <m:sub/>
                <m:sup/>
                <m:e>
                  <m:r>
                    <w:rPr>
                      <w:rFonts w:ascii="Cambria Math" w:hAnsi="Cambria Math"/>
                    </w:rPr>
                    <m:t xml:space="preserve">Importo</m:t>
                  </m:r>
                  <m:r>
                    <w:rPr>
                      <w:rFonts w:ascii="Cambria Math" w:hAnsi="Cambria Math"/>
                    </w:rPr>
                    <m:t xml:space="preserve">Imponibile</m:t>
                  </m:r>
                  <m:r>
                    <w:rPr>
                      <w:rFonts w:ascii="Cambria Math" w:hAnsi="Cambria Math"/>
                    </w:rPr>
                    <m:t xml:space="preserve">IVA</m:t>
                  </m:r>
                  <m:r>
                    <w:rPr>
                      <w:rFonts w:ascii="Cambria Math" w:hAnsi="Cambria Math"/>
                    </w:rPr>
                    <m:t xml:space="preserve">per</m:t>
                  </m:r>
                  <m:r>
                    <w:rPr>
                      <w:rFonts w:ascii="Cambria Math" w:hAnsi="Cambria Math"/>
                    </w:rPr>
                    <m:t xml:space="preserve">≤</m:t>
                  </m:r>
                  <m:r>
                    <w:rPr>
                      <w:rFonts w:ascii="Cambria Math" w:hAnsi="Cambria Math"/>
                    </w:rPr>
                    <m:t xml:space="preserve">fatture</m:t>
                  </m:r>
                  <m:r>
                    <w:rPr>
                      <w:rFonts w:ascii="Cambria Math" w:hAnsi="Cambria Math"/>
                    </w:rPr>
                    <m:t xml:space="preserve">dal</m:t>
                  </m:r>
                  <m:r>
                    <w:rPr>
                      <w:rFonts w:ascii="Cambria Math" w:hAnsi="Cambria Math"/>
                    </w:rPr>
                    <m:t xml:space="preserve">1</m:t>
                  </m:r>
                  <m:r>
                    <w:rPr>
                      <w:rFonts w:ascii="Cambria Math" w:hAnsi="Cambria Math"/>
                    </w:rPr>
                    <m:t xml:space="preserve">°</m:t>
                  </m:r>
                  <m:r>
                    <w:rPr>
                      <w:rFonts w:ascii="Cambria Math" w:hAnsi="Cambria Math"/>
                    </w:rPr>
                    <m:t xml:space="preserve">febbraio</m:t>
                  </m:r>
                  <m:r>
                    <w:rPr>
                      <w:rFonts w:ascii="Cambria Math" w:hAnsi="Cambria Math"/>
                    </w:rPr>
                    <m:t xml:space="preserve">2022</m:t>
                  </m:r>
                  <m:sSup>
                    <m:e>
                      <m:r>
                        <w:rPr>
                          <w:rFonts w:ascii="Cambria Math" w:hAnsi="Cambria Math"/>
                        </w:rPr>
                        <m:t xml:space="preserve">all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 xml:space="preserve">'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ultima</m:t>
                  </m:r>
                  <m:r>
                    <w:rPr>
                      <w:rFonts w:ascii="Cambria Math" w:hAnsi="Cambria Math"/>
                    </w:rPr>
                    <m:t xml:space="preserve">fattura</m:t>
                  </m:r>
                  <m:r>
                    <w:rPr>
                      <w:rFonts w:ascii="Cambria Math" w:hAnsi="Cambria Math"/>
                    </w:rPr>
                    <m:t xml:space="preserve">disponibile</m:t>
                  </m:r>
                  <m:r>
                    <w:rPr>
                      <w:rFonts w:ascii="Cambria Math" w:hAnsi="Cambria Math"/>
                    </w:rPr>
                    <m:t xml:space="preserve">alla</m:t>
                  </m:r>
                  <m:r>
                    <w:rPr>
                      <w:rFonts w:ascii="Cambria Math" w:hAnsi="Cambria Math"/>
                    </w:rPr>
                    <m:t xml:space="preserve">data</m:t>
                  </m:r>
                  <m:r>
                    <w:rPr>
                      <w:rFonts w:ascii="Cambria Math" w:hAnsi="Cambria Math"/>
                    </w:rPr>
                    <m:t xml:space="preserve">di</m:t>
                  </m:r>
                  <m:r>
                    <w:rPr>
                      <w:rFonts w:ascii="Cambria Math" w:hAnsi="Cambria Math"/>
                    </w:rPr>
                    <m:t xml:space="preserve">presentazione</m:t>
                  </m:r>
                  <m:r>
                    <w:rPr>
                      <w:rFonts w:ascii="Cambria Math" w:hAnsi="Cambria Math"/>
                    </w:rPr>
                    <m:t xml:space="preserve">della</m:t>
                  </m:r>
                  <m:r>
                    <w:rPr>
                      <w:rFonts w:ascii="Cambria Math" w:hAnsi="Cambria Math"/>
                    </w:rPr>
                    <m:t xml:space="preserve">domanda</m:t>
                  </m:r>
                  <m:d>
                    <m:dPr>
                      <m:begChr m:val="("/>
                      <m:endChr m:val=")"/>
                    </m:dPr>
                    <m:e>
                      <m:r>
                        <w:rPr>
                          <w:rFonts w:ascii="Cambria Math" w:hAnsi="Cambria Math"/>
                        </w:rPr>
                        <m:t xml:space="preserve">Euro</m:t>
                      </m:r>
                    </m:e>
                  </m:d>
                </m:e>
              </m:nary>
            </m:num>
            <m:den>
              <m:nary>
                <m:naryPr>
                  <m:chr m:val="∑"/>
                  <m:subHide m:val="1"/>
                  <m:supHide m:val="1"/>
                </m:naryPr>
                <m:sub/>
                <m:sup/>
                <m:e>
                  <m:r>
                    <w:rPr>
                      <w:rFonts w:ascii="Cambria Math" w:hAnsi="Cambria Math"/>
                    </w:rPr>
                    <m:t xml:space="preserve">Consumo</m:t>
                  </m:r>
                  <m:r>
                    <w:rPr>
                      <w:rFonts w:ascii="Cambria Math" w:hAnsi="Cambria Math"/>
                    </w:rPr>
                    <m:t xml:space="preserve">fatturato</m:t>
                  </m:r>
                  <m:r>
                    <w:rPr>
                      <w:rFonts w:ascii="Cambria Math" w:hAnsi="Cambria Math"/>
                    </w:rPr>
                    <m:t xml:space="preserve">dal</m:t>
                  </m:r>
                  <m:r>
                    <w:rPr>
                      <w:rFonts w:ascii="Cambria Math" w:hAnsi="Cambria Math"/>
                    </w:rPr>
                    <m:t xml:space="preserve">1</m:t>
                  </m:r>
                  <m:r>
                    <w:rPr>
                      <w:rFonts w:ascii="Cambria Math" w:hAnsi="Cambria Math"/>
                    </w:rPr>
                    <m:t xml:space="preserve">°</m:t>
                  </m:r>
                  <m:r>
                    <w:rPr>
                      <w:rFonts w:ascii="Cambria Math" w:hAnsi="Cambria Math"/>
                    </w:rPr>
                    <m:t xml:space="preserve">febbraio</m:t>
                  </m:r>
                  <m:r>
                    <w:rPr>
                      <w:rFonts w:ascii="Cambria Math" w:hAnsi="Cambria Math"/>
                    </w:rPr>
                    <m:t xml:space="preserve">2022</m:t>
                  </m:r>
                  <m:sSup>
                    <m:e>
                      <m:r>
                        <w:rPr>
                          <w:rFonts w:ascii="Cambria Math" w:hAnsi="Cambria Math"/>
                        </w:rPr>
                        <m:t xml:space="preserve">all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 xml:space="preserve">'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ultima</m:t>
                  </m:r>
                  <m:r>
                    <w:rPr>
                      <w:rFonts w:ascii="Cambria Math" w:hAnsi="Cambria Math"/>
                    </w:rPr>
                    <m:t xml:space="preserve">fattura</m:t>
                  </m:r>
                  <m:r>
                    <w:rPr>
                      <w:rFonts w:ascii="Cambria Math" w:hAnsi="Cambria Math"/>
                    </w:rPr>
                    <m:t xml:space="preserve">disponibile</m:t>
                  </m:r>
                  <m:r>
                    <w:rPr>
                      <w:rFonts w:ascii="Cambria Math" w:hAnsi="Cambria Math"/>
                    </w:rPr>
                    <m:t xml:space="preserve">alla</m:t>
                  </m:r>
                  <m:r>
                    <w:rPr>
                      <w:rFonts w:ascii="Cambria Math" w:hAnsi="Cambria Math"/>
                    </w:rPr>
                    <m:t xml:space="preserve">data</m:t>
                  </m:r>
                  <m:r>
                    <w:rPr>
                      <w:rFonts w:ascii="Cambria Math" w:hAnsi="Cambria Math"/>
                    </w:rPr>
                    <m:t xml:space="preserve">di</m:t>
                  </m:r>
                  <m:r>
                    <w:rPr>
                      <w:rFonts w:ascii="Cambria Math" w:hAnsi="Cambria Math"/>
                    </w:rPr>
                    <m:t xml:space="preserve">presentazione</m:t>
                  </m:r>
                  <m:r>
                    <w:rPr>
                      <w:rFonts w:ascii="Cambria Math" w:hAnsi="Cambria Math"/>
                    </w:rPr>
                    <m:t xml:space="preserve">della</m:t>
                  </m:r>
                  <m:r>
                    <w:rPr>
                      <w:rFonts w:ascii="Cambria Math" w:hAnsi="Cambria Math"/>
                    </w:rPr>
                    <m:t xml:space="preserve">domanda</m:t>
                  </m:r>
                  <m:d>
                    <m:dPr>
                      <m:begChr m:val="("/>
                      <m:endChr m:val=")"/>
                    </m:dPr>
                    <m:e>
                      <m:r>
                        <w:rPr>
                          <w:rFonts w:ascii="Cambria Math" w:hAnsi="Cambria Math"/>
                        </w:rPr>
                        <m:t xml:space="preserve">kWh</m:t>
                      </m:r>
                    </m:e>
                  </m:d>
                </m:e>
              </m:nary>
            </m:den>
          </m:f>
        </m:oMath>
      </m:oMathPara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Prezzo unitario medio ponderato per kWh (</w:t>
      </w:r>
      <w:r>
        <w:rPr/>
      </w:r>
      <m:oMath xmlns:m="http://schemas.openxmlformats.org/officeDocument/2006/math">
        <m:bar>
          <m:barPr>
            <m:pos m:val="top"/>
          </m:barPr>
          <m:e>
            <m:r>
              <w:rPr>
                <w:rFonts w:ascii="Cambria Math" w:hAnsi="Cambria Math"/>
              </w:rPr>
              <m:t xml:space="preserve">P</m:t>
            </m:r>
            <m:sSub>
              <m:e>
                <m:r>
                  <w:rPr>
                    <w:rFonts w:ascii="Cambria Math" w:hAnsi="Cambria Math"/>
                  </w:rPr>
                  <m:t xml:space="preserve">U</m:t>
                </m:r>
              </m:e>
              <m:sub>
                <m:r>
                  <w:rPr>
                    <w:rFonts w:ascii="Cambria Math" w:hAnsi="Cambria Math"/>
                  </w:rPr>
                  <m:t xml:space="preserve">E</m:t>
                </m:r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2021</m:t>
                    </m:r>
                  </m:e>
                </m:d>
              </m:sub>
            </m:sSub>
          </m:e>
        </m:bar>
      </m:oMath>
      <w:r>
        <w:rPr>
          <w:sz w:val="24"/>
          <w:szCs w:val="24"/>
        </w:rPr>
        <w:t>) pagato dall’impresa nell’anno 2021:</w:t>
      </w:r>
    </w:p>
    <w:p>
      <w:pPr>
        <w:pStyle w:val="Normal"/>
        <w:rPr>
          <w:sz w:val="24"/>
          <w:szCs w:val="24"/>
        </w:rPr>
      </w:pPr>
      <w:r>
        <w:rPr/>
      </w:r>
      <m:oMath xmlns:m="http://schemas.openxmlformats.org/officeDocument/2006/math">
        <m:bar>
          <m:barPr>
            <m:pos m:val="top"/>
          </m:barPr>
          <m:e>
            <m:r>
              <w:rPr>
                <w:rFonts w:ascii="Cambria Math" w:hAnsi="Cambria Math"/>
              </w:rPr>
              <m:t xml:space="preserve">P</m:t>
            </m:r>
            <m:sSub>
              <m:e>
                <m:r>
                  <w:rPr>
                    <w:rFonts w:ascii="Cambria Math" w:hAnsi="Cambria Math"/>
                  </w:rPr>
                  <m:t xml:space="preserve">U</m:t>
                </m:r>
              </m:e>
              <m:sub>
                <m:r>
                  <w:rPr>
                    <w:rFonts w:ascii="Cambria Math" w:hAnsi="Cambria Math"/>
                  </w:rPr>
                  <m:t xml:space="preserve">E</m:t>
                </m:r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2021</m:t>
                    </m:r>
                  </m:e>
                </m:d>
              </m:sub>
            </m:sSub>
          </m:e>
        </m:bar>
      </m:oMath>
      <w:r>
        <w:rPr>
          <w:sz w:val="24"/>
          <w:szCs w:val="24"/>
        </w:rPr>
        <w:t>=</w:t>
      </w:r>
      <w:r>
        <w:rPr>
          <w:sz w:val="24"/>
          <w:szCs w:val="24"/>
          <w:vertAlign w:val="subscript"/>
        </w:rPr>
        <w:t xml:space="preserve">  </w:t>
      </w:r>
    </w:p>
    <w:p>
      <w:pPr>
        <w:pStyle w:val="Normal"/>
        <w:jc w:val="center"/>
        <w:rPr>
          <w:sz w:val="24"/>
          <w:szCs w:val="24"/>
        </w:rPr>
      </w:pPr>
      <w:r>
        <w:rPr/>
      </w:r>
      <m:oMathPara xmlns:m="http://schemas.openxmlformats.org/officeDocument/2006/math">
        <m:oMathParaPr>
          <m:jc m:val="center"/>
        </m:oMathParaPr>
        <m:oMath>
          <m:f>
            <m:num>
              <m:nary>
                <m:naryPr>
                  <m:chr m:val="∑"/>
                  <m:subHide m:val="1"/>
                  <m:supHide m:val="1"/>
                </m:naryPr>
                <m:sub/>
                <m:sup/>
                <m:e>
                  <m:r>
                    <w:rPr>
                      <w:rFonts w:ascii="Cambria Math" w:hAnsi="Cambria Math"/>
                    </w:rPr>
                    <m:t xml:space="preserve">ImportoImponibile</m:t>
                  </m:r>
                  <m:r>
                    <w:rPr>
                      <w:rFonts w:ascii="Cambria Math" w:hAnsi="Cambria Math"/>
                    </w:rPr>
                    <m:t xml:space="preserve">IVA</m:t>
                  </m:r>
                  <m:r>
                    <w:rPr>
                      <w:rFonts w:ascii="Cambria Math" w:hAnsi="Cambria Math"/>
                    </w:rPr>
                    <m:t xml:space="preserve">per</m:t>
                  </m:r>
                  <m:r>
                    <w:rPr>
                      <w:rFonts w:ascii="Cambria Math" w:hAnsi="Cambria Math"/>
                    </w:rPr>
                    <m:t xml:space="preserve">≤</m:t>
                  </m:r>
                  <m:r>
                    <w:rPr>
                      <w:rFonts w:ascii="Cambria Math" w:hAnsi="Cambria Math"/>
                    </w:rPr>
                    <m:t xml:space="preserve">fatture</m:t>
                  </m:r>
                  <m:r>
                    <w:rPr>
                      <w:rFonts w:ascii="Cambria Math" w:hAnsi="Cambria Math"/>
                    </w:rPr>
                    <m:t xml:space="preserve">per</m:t>
                  </m:r>
                  <m:r>
                    <w:rPr>
                      <w:rFonts w:ascii="Cambria Math" w:hAnsi="Cambria Math"/>
                    </w:rPr>
                    <m:t xml:space="preserve">≤</m:t>
                  </m:r>
                  <m:r>
                    <w:rPr>
                      <w:rFonts w:ascii="Cambria Math" w:hAnsi="Cambria Math"/>
                    </w:rPr>
                    <m:t xml:space="preserve">fatture</m:t>
                  </m:r>
                  <m:r>
                    <w:rPr>
                      <w:rFonts w:ascii="Cambria Math" w:hAnsi="Cambria Math"/>
                    </w:rPr>
                    <m:t xml:space="preserve">dal</m:t>
                  </m:r>
                  <m:r>
                    <w:rPr>
                      <w:rFonts w:ascii="Cambria Math" w:hAnsi="Cambria Math"/>
                    </w:rPr>
                    <m:t xml:space="preserve">1</m:t>
                  </m:r>
                  <m:r>
                    <w:rPr>
                      <w:rFonts w:ascii="Cambria Math" w:hAnsi="Cambria Math"/>
                    </w:rPr>
                    <m:t xml:space="preserve">°</m:t>
                  </m:r>
                  <m:r>
                    <w:rPr>
                      <w:rFonts w:ascii="Cambria Math" w:hAnsi="Cambria Math"/>
                    </w:rPr>
                    <m:t xml:space="preserve">febbraio</m:t>
                  </m:r>
                  <m:r>
                    <w:rPr>
                      <w:rFonts w:ascii="Cambria Math" w:hAnsi="Cambria Math"/>
                    </w:rPr>
                    <m:t xml:space="preserve">2021</m:t>
                  </m:r>
                  <m:r>
                    <w:rPr>
                      <w:rFonts w:ascii="Cambria Math" w:hAnsi="Cambria Math"/>
                    </w:rPr>
                    <m:t xml:space="preserve">al</m:t>
                  </m:r>
                  <m:f>
                    <m:fPr>
                      <m:type m:val="lin"/>
                    </m:fPr>
                    <m:num>
                      <m:f>
                        <m:fPr>
                          <m:type m:val="lin"/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 xml:space="preserve">31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 xml:space="preserve">12</m:t>
                          </m:r>
                        </m:den>
                      </m:f>
                    </m:num>
                    <m:den>
                      <m:r>
                        <w:rPr>
                          <w:rFonts w:ascii="Cambria Math" w:hAnsi="Cambria Math"/>
                        </w:rPr>
                        <m:t xml:space="preserve">2021</m:t>
                      </m:r>
                    </m:den>
                  </m:f>
                  <m:d>
                    <m:dPr>
                      <m:begChr m:val="("/>
                      <m:endChr m:val=")"/>
                    </m:dPr>
                    <m:e>
                      <m:r>
                        <w:rPr>
                          <w:rFonts w:ascii="Cambria Math" w:hAnsi="Cambria Math"/>
                        </w:rPr>
                        <m:t xml:space="preserve">Eur</m:t>
                      </m:r>
                      <m:r>
                        <w:rPr>
                          <w:rFonts w:ascii="Cambria Math" w:hAnsi="Cambria Math"/>
                        </w:rPr>
                        <m:t xml:space="preserve">o</m:t>
                      </m:r>
                    </m:e>
                  </m:d>
                </m:e>
              </m:nary>
            </m:num>
            <m:den>
              <m:nary>
                <m:naryPr>
                  <m:chr m:val="∑"/>
                  <m:subHide m:val="1"/>
                  <m:supHide m:val="1"/>
                </m:naryPr>
                <m:sub/>
                <m:sup/>
                <m:e>
                  <m:r>
                    <w:rPr>
                      <w:rFonts w:ascii="Cambria Math" w:hAnsi="Cambria Math"/>
                    </w:rPr>
                    <m:t xml:space="preserve">Consumo</m:t>
                  </m:r>
                  <m:r>
                    <w:rPr>
                      <w:rFonts w:ascii="Cambria Math" w:hAnsi="Cambria Math"/>
                    </w:rPr>
                    <m:t xml:space="preserve">fatturato</m:t>
                  </m:r>
                  <m:r>
                    <w:rPr>
                      <w:rFonts w:ascii="Cambria Math" w:hAnsi="Cambria Math"/>
                    </w:rPr>
                    <m:t xml:space="preserve">d</m:t>
                  </m:r>
                  <m:r>
                    <w:rPr>
                      <w:rFonts w:ascii="Cambria Math" w:hAnsi="Cambria Math"/>
                    </w:rPr>
                    <m:t xml:space="preserve">al</m:t>
                  </m:r>
                  <m:r>
                    <w:rPr>
                      <w:rFonts w:ascii="Cambria Math" w:hAnsi="Cambria Math"/>
                    </w:rPr>
                    <m:t xml:space="preserve">1</m:t>
                  </m:r>
                  <m:r>
                    <w:rPr>
                      <w:rFonts w:ascii="Cambria Math" w:hAnsi="Cambria Math"/>
                    </w:rPr>
                    <m:t xml:space="preserve">°</m:t>
                  </m:r>
                  <m:r>
                    <w:rPr>
                      <w:rFonts w:ascii="Cambria Math" w:hAnsi="Cambria Math"/>
                    </w:rPr>
                    <m:t xml:space="preserve">febbraio</m:t>
                  </m:r>
                  <m:r>
                    <w:rPr>
                      <w:rFonts w:ascii="Cambria Math" w:hAnsi="Cambria Math"/>
                    </w:rPr>
                    <m:t xml:space="preserve">2021</m:t>
                  </m:r>
                  <m:r>
                    <w:rPr>
                      <w:rFonts w:ascii="Cambria Math" w:hAnsi="Cambria Math"/>
                    </w:rPr>
                    <m:t xml:space="preserve">al</m:t>
                  </m:r>
                  <m:f>
                    <m:fPr>
                      <m:type m:val="lin"/>
                    </m:fPr>
                    <m:num>
                      <m:f>
                        <m:fPr>
                          <m:type m:val="lin"/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 xml:space="preserve">31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 xml:space="preserve">12</m:t>
                          </m:r>
                        </m:den>
                      </m:f>
                    </m:num>
                    <m:den>
                      <m:r>
                        <w:rPr>
                          <w:rFonts w:ascii="Cambria Math" w:hAnsi="Cambria Math"/>
                        </w:rPr>
                        <m:t xml:space="preserve">2021</m:t>
                      </m:r>
                    </m:den>
                  </m:f>
                  <m:d>
                    <m:dPr>
                      <m:begChr m:val="("/>
                      <m:endChr m:val=")"/>
                    </m:dPr>
                    <m:e>
                      <m:r>
                        <w:rPr>
                          <w:rFonts w:ascii="Cambria Math" w:hAnsi="Cambria Math"/>
                        </w:rPr>
                        <m:t xml:space="preserve">kWh</m:t>
                      </m:r>
                    </m:e>
                  </m:d>
                </m:e>
              </m:nary>
            </m:den>
          </m:f>
        </m:oMath>
      </m:oMathPara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A questo punto si può ricavare l’incremento del prezzo unitario medio (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I</m:t>
            </m:r>
          </m:e>
          <m:sub>
            <m:sSub>
              <m:e>
                <m:r>
                  <w:rPr>
                    <w:rFonts w:ascii="Cambria Math" w:hAnsi="Cambria Math"/>
                  </w:rPr>
                  <m:t xml:space="preserve">E</m:t>
                </m:r>
              </m:e>
              <m:sub>
                <m:bar>
                  <m:barPr>
                    <m:pos m:val="top"/>
                  </m:barPr>
                  <m:e>
                    <m:r>
                      <w:rPr>
                        <w:rFonts w:ascii="Cambria Math" w:hAnsi="Cambria Math"/>
                      </w:rPr>
                      <m:t xml:space="preserve">PU</m:t>
                    </m:r>
                  </m:e>
                </m:bar>
              </m:sub>
            </m:sSub>
          </m:sub>
        </m:sSub>
      </m:oMath>
      <w:r>
        <w:rPr>
          <w:sz w:val="24"/>
          <w:szCs w:val="24"/>
        </w:rPr>
        <w:t>) del 2022 rispetto a quello relativo al 2021:</w:t>
      </w:r>
    </w:p>
    <w:p>
      <w:pPr>
        <w:pStyle w:val="Normal"/>
        <w:jc w:val="center"/>
        <w:rPr>
          <w:sz w:val="24"/>
          <w:szCs w:val="24"/>
        </w:rPr>
      </w:pPr>
      <w:r>
        <w:rPr/>
      </w:r>
      <m:oMathPara xmlns:m="http://schemas.openxmlformats.org/officeDocument/2006/math">
        <m:oMathParaPr>
          <m:jc m:val="center"/>
        </m:oMathParaPr>
        <m:oMath>
          <m:sSub>
            <m:e>
              <m:r>
                <w:rPr>
                  <w:rFonts w:ascii="Cambria Math" w:hAnsi="Cambria Math"/>
                </w:rPr>
                <m:t xml:space="preserve">I</m:t>
              </m:r>
            </m:e>
            <m:sub>
              <m:sSub>
                <m:e>
                  <m:r>
                    <w:rPr>
                      <w:rFonts w:ascii="Cambria Math" w:hAnsi="Cambria Math"/>
                    </w:rPr>
                    <m:t xml:space="preserve">E</m:t>
                  </m:r>
                </m:e>
                <m:sub>
                  <m:bar>
                    <m:barPr>
                      <m:pos m:val="top"/>
                    </m:barPr>
                    <m:e>
                      <m:r>
                        <w:rPr>
                          <w:rFonts w:ascii="Cambria Math" w:hAnsi="Cambria Math"/>
                        </w:rPr>
                        <m:t xml:space="preserve">PU</m:t>
                      </m:r>
                    </m:e>
                  </m:bar>
                </m:sub>
              </m:sSub>
            </m:sub>
          </m:sSub>
          <m:r>
            <w:rPr>
              <w:rFonts w:ascii="Cambria Math" w:hAnsi="Cambria Math"/>
            </w:rPr>
            <m:t xml:space="preserve">=</m:t>
          </m:r>
          <m:bar>
            <m:barPr>
              <m:pos m:val="top"/>
            </m:barPr>
            <m:e>
              <m:r>
                <w:rPr>
                  <w:rFonts w:ascii="Cambria Math" w:hAnsi="Cambria Math"/>
                </w:rPr>
                <m:t xml:space="preserve">P</m:t>
              </m:r>
              <m:sSub>
                <m:e>
                  <m:r>
                    <w:rPr>
                      <w:rFonts w:ascii="Cambria Math" w:hAnsi="Cambria Math"/>
                    </w:rPr>
                    <m:t xml:space="preserve">U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E</m:t>
                  </m:r>
                  <m:d>
                    <m:dPr>
                      <m:begChr m:val="("/>
                      <m:endChr m:val=")"/>
                    </m:dPr>
                    <m:e>
                      <m:r>
                        <w:rPr>
                          <w:rFonts w:ascii="Cambria Math" w:hAnsi="Cambria Math"/>
                        </w:rPr>
                        <m:t xml:space="preserve">2022</m:t>
                      </m:r>
                    </m:e>
                  </m:d>
                </m:sub>
              </m:sSub>
            </m:e>
          </m:bar>
          <m:r>
            <w:rPr>
              <w:rFonts w:ascii="Cambria Math" w:hAnsi="Cambria Math"/>
            </w:rPr>
            <m:t xml:space="preserve">−</m:t>
          </m:r>
          <m:bar>
            <m:barPr>
              <m:pos m:val="top"/>
            </m:barPr>
            <m:e>
              <m:r>
                <w:rPr>
                  <w:rFonts w:ascii="Cambria Math" w:hAnsi="Cambria Math"/>
                </w:rPr>
                <m:t xml:space="preserve">P</m:t>
              </m:r>
              <m:sSub>
                <m:e>
                  <m:r>
                    <w:rPr>
                      <w:rFonts w:ascii="Cambria Math" w:hAnsi="Cambria Math"/>
                    </w:rPr>
                    <m:t xml:space="preserve">U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E</m:t>
                  </m:r>
                  <m:d>
                    <m:dPr>
                      <m:begChr m:val="("/>
                      <m:endChr m:val=")"/>
                    </m:dPr>
                    <m:e>
                      <m:r>
                        <w:rPr>
                          <w:rFonts w:ascii="Cambria Math" w:hAnsi="Cambria Math"/>
                        </w:rPr>
                        <m:t xml:space="preserve">2021</m:t>
                      </m:r>
                    </m:e>
                  </m:d>
                </m:sub>
              </m:sSub>
            </m:e>
          </m:bar>
        </m:oMath>
      </m:oMathPara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Moltiplicando l’incremento del prezzo unitario medio (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I</m:t>
            </m:r>
          </m:e>
          <m:sub>
            <m:sSub>
              <m:e>
                <m:r>
                  <w:rPr>
                    <w:rFonts w:ascii="Cambria Math" w:hAnsi="Cambria Math"/>
                  </w:rPr>
                  <m:t xml:space="preserve">E</m:t>
                </m:r>
              </m:e>
              <m:sub>
                <m:bar>
                  <m:barPr>
                    <m:pos m:val="top"/>
                  </m:barPr>
                  <m:e>
                    <m:r>
                      <w:rPr>
                        <w:rFonts w:ascii="Cambria Math" w:hAnsi="Cambria Math"/>
                      </w:rPr>
                      <m:t xml:space="preserve">PU</m:t>
                    </m:r>
                  </m:e>
                </m:bar>
              </m:sub>
            </m:sSub>
          </m:sub>
        </m:sSub>
      </m:oMath>
      <w:r>
        <w:rPr>
          <w:sz w:val="24"/>
          <w:szCs w:val="24"/>
        </w:rPr>
        <w:t>) per la quantità di energia elettrica acquistata nel periodo di riferimento si ottiene l’aumento del costo dell’energia sostenuto dall’impresa nel 2022 (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sSub>
              <m:e>
                <m:r>
                  <w:rPr>
                    <w:rFonts w:ascii="Cambria Math" w:hAnsi="Cambria Math"/>
                  </w:rPr>
                  <m:t xml:space="preserve">E</m:t>
                </m:r>
              </m:e>
              <m:sub>
                <m:r>
                  <w:rPr>
                    <w:rFonts w:ascii="Cambria Math" w:hAnsi="Cambria Math"/>
                  </w:rPr>
                  <m:t xml:space="preserve">2022</m:t>
                </m:r>
              </m:sub>
            </m:sSub>
          </m:sub>
        </m:sSub>
      </m:oMath>
      <w:r>
        <w:rPr>
          <w:sz w:val="24"/>
          <w:szCs w:val="24"/>
        </w:rPr>
        <w:t>), ovvero:</w:t>
      </w:r>
    </w:p>
    <w:p>
      <w:pPr>
        <w:pStyle w:val="Normal"/>
        <w:jc w:val="left"/>
        <w:rPr>
          <w:sz w:val="24"/>
          <w:szCs w:val="24"/>
        </w:rPr>
      </w:pPr>
      <w:r>
        <w:rPr/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>
                  <w:rFonts w:ascii="Cambria Math" w:hAnsi="Cambria Math"/>
                </w:rPr>
                <m:t xml:space="preserve">A</m:t>
              </m:r>
            </m:e>
            <m:sub>
              <m:sSub>
                <m:e>
                  <m:r>
                    <w:rPr>
                      <w:rFonts w:ascii="Cambria Math" w:hAnsi="Cambria Math"/>
                    </w:rPr>
                    <m:t xml:space="preserve">E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2022</m:t>
                  </m:r>
                </m:sub>
              </m:sSub>
            </m:sub>
          </m:sSub>
          <m:r>
            <w:rPr>
              <w:rFonts w:ascii="Cambria Math" w:hAnsi="Cambria Math"/>
            </w:rPr>
            <m:t xml:space="preserve">=</m:t>
          </m:r>
        </m:oMath>
      </m:oMathPara>
    </w:p>
    <w:p>
      <w:pPr>
        <w:pStyle w:val="Normal"/>
        <w:jc w:val="center"/>
        <w:rPr>
          <w:sz w:val="24"/>
          <w:szCs w:val="24"/>
        </w:rPr>
      </w:pPr>
      <w:r>
        <w:rPr/>
      </w:r>
      <m:oMathPara xmlns:m="http://schemas.openxmlformats.org/officeDocument/2006/math">
        <m:oMathParaPr>
          <m:jc m:val="center"/>
        </m:oMathParaPr>
        <m:oMath>
          <m:sSub>
            <m:e>
              <m:r>
                <w:rPr>
                  <w:rFonts w:ascii="Cambria Math" w:hAnsi="Cambria Math"/>
                </w:rPr>
                <m:t xml:space="preserve">I</m:t>
              </m:r>
            </m:e>
            <m:sub>
              <m:sSub>
                <m:e>
                  <m:r>
                    <w:rPr>
                      <w:rFonts w:ascii="Cambria Math" w:hAnsi="Cambria Math"/>
                    </w:rPr>
                    <m:t xml:space="preserve">E</m:t>
                  </m:r>
                </m:e>
                <m:sub>
                  <m:bar>
                    <m:barPr>
                      <m:pos m:val="top"/>
                    </m:barPr>
                    <m:e>
                      <m:r>
                        <w:rPr>
                          <w:rFonts w:ascii="Cambria Math" w:hAnsi="Cambria Math"/>
                        </w:rPr>
                        <m:t xml:space="preserve">PU</m:t>
                      </m:r>
                    </m:e>
                  </m:bar>
                </m:sub>
              </m:sSub>
            </m:sub>
          </m:sSub>
          <m:r>
            <w:rPr>
              <w:rFonts w:ascii="Cambria Math" w:hAnsi="Cambria Math"/>
            </w:rPr>
            <m:t xml:space="preserve">∗</m:t>
          </m:r>
          <m:nary>
            <m:naryPr>
              <m:chr m:val="∑"/>
              <m:subHide m:val="1"/>
              <m:supHide m:val="1"/>
            </m:naryPr>
            <m:sub/>
            <m:sup/>
            <m:e>
              <m:r>
                <w:rPr>
                  <w:rFonts w:ascii="Cambria Math" w:hAnsi="Cambria Math"/>
                </w:rPr>
                <m:t xml:space="preserve">Consumo</m:t>
              </m:r>
              <m:r>
                <w:rPr>
                  <w:rFonts w:ascii="Cambria Math" w:hAnsi="Cambria Math"/>
                </w:rPr>
                <m:t xml:space="preserve">fatturato</m:t>
              </m:r>
              <m:r>
                <w:rPr>
                  <w:rFonts w:ascii="Cambria Math" w:hAnsi="Cambria Math"/>
                </w:rPr>
                <m:t xml:space="preserve">dal</m:t>
              </m:r>
              <m:r>
                <w:rPr>
                  <w:rFonts w:ascii="Cambria Math" w:hAnsi="Cambria Math"/>
                </w:rPr>
                <m:t xml:space="preserve">1</m:t>
              </m:r>
              <m:r>
                <w:rPr>
                  <w:rFonts w:ascii="Cambria Math" w:hAnsi="Cambria Math"/>
                </w:rPr>
                <m:t xml:space="preserve">°</m:t>
              </m:r>
              <m:r>
                <w:rPr>
                  <w:rFonts w:ascii="Cambria Math" w:hAnsi="Cambria Math"/>
                </w:rPr>
                <m:t xml:space="preserve">febbraio</m:t>
              </m:r>
              <m:r>
                <w:rPr>
                  <w:rFonts w:ascii="Cambria Math" w:hAnsi="Cambria Math"/>
                </w:rPr>
                <m:t xml:space="preserve">2022</m:t>
              </m:r>
              <m:sSup>
                <m:e>
                  <m:r>
                    <w:rPr>
                      <w:rFonts w:ascii="Cambria Math" w:hAnsi="Cambria Math"/>
                    </w:rPr>
                    <m:t xml:space="preserve">all</m:t>
                  </m:r>
                </m:e>
                <m:sup>
                  <m:r>
                    <w:rPr>
                      <w:rFonts w:ascii="Cambria Math" w:hAnsi="Cambria Math"/>
                    </w:rPr>
                    <m:t xml:space="preserve">'</m:t>
                  </m:r>
                </m:sup>
              </m:sSup>
              <m:r>
                <w:rPr>
                  <w:rFonts w:ascii="Cambria Math" w:hAnsi="Cambria Math"/>
                </w:rPr>
                <m:t xml:space="preserve">ultima</m:t>
              </m:r>
              <m:r>
                <w:rPr>
                  <w:rFonts w:ascii="Cambria Math" w:hAnsi="Cambria Math"/>
                </w:rPr>
                <m:t xml:space="preserve">fattura</m:t>
              </m:r>
              <m:r>
                <w:rPr>
                  <w:rFonts w:ascii="Cambria Math" w:hAnsi="Cambria Math"/>
                </w:rPr>
                <m:t xml:space="preserve">disponibile</m:t>
              </m:r>
              <m:r>
                <w:rPr>
                  <w:rFonts w:ascii="Cambria Math" w:hAnsi="Cambria Math"/>
                </w:rPr>
                <m:t xml:space="preserve">alla</m:t>
              </m:r>
              <m:r>
                <w:rPr>
                  <w:rFonts w:ascii="Cambria Math" w:hAnsi="Cambria Math"/>
                </w:rPr>
                <m:t xml:space="preserve">data</m:t>
              </m:r>
              <m:r>
                <w:rPr>
                  <w:rFonts w:ascii="Cambria Math" w:hAnsi="Cambria Math"/>
                </w:rPr>
                <m:t xml:space="preserve">di</m:t>
              </m:r>
              <m:r>
                <w:rPr>
                  <w:rFonts w:ascii="Cambria Math" w:hAnsi="Cambria Math"/>
                </w:rPr>
                <m:t xml:space="preserve">presentazione</m:t>
              </m:r>
              <m:r>
                <w:rPr>
                  <w:rFonts w:ascii="Cambria Math" w:hAnsi="Cambria Math"/>
                </w:rPr>
                <m:t xml:space="preserve">della</m:t>
              </m:r>
              <m:r>
                <w:rPr>
                  <w:rFonts w:ascii="Cambria Math" w:hAnsi="Cambria Math"/>
                </w:rPr>
                <m:t xml:space="preserve">domanda</m:t>
              </m:r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kWh</m:t>
                  </m:r>
                </m:e>
              </m:d>
            </m:e>
          </m:nary>
        </m:oMath>
      </m:oMathPara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sz w:val="24"/>
          <w:szCs w:val="24"/>
          <w:shd w:fill="auto" w:val="clear"/>
        </w:rPr>
        <w:t>Il contributo concedibile è pari al 100% l’aumento del costo dell’energia sostenuto:</w:t>
      </w:r>
    </w:p>
    <w:p>
      <w:pPr>
        <w:pStyle w:val="Normal"/>
        <w:jc w:val="center"/>
        <w:rPr>
          <w:rFonts w:eastAsia="" w:eastAsiaTheme="minorEastAsia"/>
          <w:sz w:val="24"/>
          <w:szCs w:val="24"/>
        </w:rPr>
      </w:pPr>
      <w:r>
        <w:rPr/>
      </w:r>
      <m:oMathPara xmlns:m="http://schemas.openxmlformats.org/officeDocument/2006/math">
        <m:oMathParaPr>
          <m:jc m:val="center"/>
        </m:oMathParaPr>
        <m:oMath>
          <m:sSub>
            <m:e>
              <m:r>
                <w:rPr>
                  <w:rFonts w:ascii="Cambria Math" w:hAnsi="Cambria Math"/>
                </w:rPr>
                <m:t xml:space="preserve">C</m:t>
              </m:r>
            </m:e>
            <m:sub>
              <m:sSub>
                <m:e>
                  <m:r>
                    <w:rPr>
                      <w:rFonts w:ascii="Cambria Math" w:hAnsi="Cambria Math"/>
                    </w:rPr>
                    <m:t xml:space="preserve">E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TOT</m:t>
                  </m:r>
                </m:sub>
              </m:sSub>
            </m:sub>
          </m:sSub>
          <m:r>
            <w:rPr>
              <w:rFonts w:ascii="Cambria Math" w:hAnsi="Cambria Math"/>
            </w:rPr>
            <m:t xml:space="preserve">=</m:t>
          </m:r>
          <m:sSub>
            <m:e>
              <m:r>
                <w:rPr>
                  <w:rFonts w:ascii="Cambria Math" w:hAnsi="Cambria Math"/>
                </w:rPr>
                <m:t xml:space="preserve">A</m:t>
              </m:r>
            </m:e>
            <m:sub>
              <m:sSub>
                <m:e>
                  <m:r>
                    <w:rPr>
                      <w:rFonts w:ascii="Cambria Math" w:hAnsi="Cambria Math"/>
                    </w:rPr>
                    <m:t xml:space="preserve">E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2022</m:t>
                  </m:r>
                </m:sub>
              </m:sSub>
            </m:sub>
          </m:sSub>
          <m:r>
            <w:rPr>
              <w:rFonts w:ascii="Cambria Math" w:hAnsi="Cambria Math"/>
            </w:rPr>
            <m:t xml:space="preserve">;</m:t>
          </m:r>
        </m:oMath>
      </m:oMathPara>
    </w:p>
    <w:p>
      <w:pPr>
        <w:pStyle w:val="Normal"/>
        <w:jc w:val="both"/>
        <w:rPr>
          <w:rFonts w:eastAsia="" w:eastAsiaTheme="minorEastAsia"/>
          <w:sz w:val="24"/>
          <w:szCs w:val="24"/>
        </w:rPr>
      </w:pPr>
      <w:r>
        <w:rPr>
          <w:rFonts w:eastAsia="" w:eastAsiaTheme="minorEastAsia"/>
          <w:sz w:val="24"/>
          <w:szCs w:val="24"/>
        </w:rPr>
      </w:r>
    </w:p>
    <w:p>
      <w:pPr>
        <w:pStyle w:val="Normal"/>
        <w:pBdr>
          <w:bottom w:val="single" w:sz="4" w:space="1" w:color="000000"/>
        </w:pBdr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Caso 2 – Gas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Prezzo unitario medio per SMC (</w:t>
      </w:r>
      <w:r>
        <w:rPr/>
      </w:r>
      <m:oMath xmlns:m="http://schemas.openxmlformats.org/officeDocument/2006/math">
        <m:bar>
          <m:barPr>
            <m:pos m:val="top"/>
          </m:barPr>
          <m:e>
            <m:r>
              <w:rPr>
                <w:rFonts w:ascii="Cambria Math" w:hAnsi="Cambria Math"/>
              </w:rPr>
              <m:t xml:space="preserve">P</m:t>
            </m:r>
            <m:sSub>
              <m:e>
                <m:r>
                  <w:rPr>
                    <w:rFonts w:ascii="Cambria Math" w:hAnsi="Cambria Math"/>
                  </w:rPr>
                  <m:t xml:space="preserve">U</m:t>
                </m:r>
              </m:e>
              <m:sub>
                <m:r>
                  <w:rPr>
                    <w:rFonts w:ascii="Cambria Math" w:hAnsi="Cambria Math"/>
                  </w:rPr>
                  <m:t xml:space="preserve">G</m:t>
                </m:r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2022</m:t>
                    </m:r>
                  </m:e>
                </m:d>
              </m:sub>
            </m:sSub>
          </m:e>
        </m:bar>
      </m:oMath>
      <w:r>
        <w:rPr>
          <w:sz w:val="24"/>
          <w:szCs w:val="24"/>
        </w:rPr>
        <w:t>) pagato dall’impresa riferito al periodo 1° febbraio 2022 e l’ultima fattura disponibile alla data di presentazione della domanda:</w:t>
      </w:r>
    </w:p>
    <w:p>
      <w:pPr>
        <w:pStyle w:val="Normal"/>
        <w:rPr>
          <w:sz w:val="24"/>
          <w:szCs w:val="24"/>
        </w:rPr>
      </w:pPr>
      <w:r>
        <w:rPr/>
      </w:r>
      <m:oMath xmlns:m="http://schemas.openxmlformats.org/officeDocument/2006/math">
        <m:bar>
          <m:barPr>
            <m:pos m:val="top"/>
          </m:barPr>
          <m:e>
            <m:r>
              <w:rPr>
                <w:rFonts w:ascii="Cambria Math" w:hAnsi="Cambria Math"/>
              </w:rPr>
              <m:t xml:space="preserve">P</m:t>
            </m:r>
            <m:sSub>
              <m:e>
                <m:r>
                  <w:rPr>
                    <w:rFonts w:ascii="Cambria Math" w:hAnsi="Cambria Math"/>
                  </w:rPr>
                  <m:t xml:space="preserve">U</m:t>
                </m:r>
              </m:e>
              <m:sub>
                <m:r>
                  <w:rPr>
                    <w:rFonts w:ascii="Cambria Math" w:hAnsi="Cambria Math"/>
                  </w:rPr>
                  <m:t xml:space="preserve">G</m:t>
                </m:r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2022</m:t>
                    </m:r>
                  </m:e>
                </m:d>
              </m:sub>
            </m:sSub>
          </m:e>
        </m:bar>
      </m:oMath>
      <w:r>
        <w:rPr>
          <w:sz w:val="24"/>
          <w:szCs w:val="24"/>
        </w:rPr>
        <w:t>=</w:t>
      </w:r>
      <w:r>
        <w:rPr>
          <w:sz w:val="24"/>
          <w:szCs w:val="24"/>
          <w:vertAlign w:val="subscript"/>
        </w:rPr>
        <w:t xml:space="preserve">  </w:t>
      </w:r>
    </w:p>
    <w:p>
      <w:pPr>
        <w:pStyle w:val="Normal"/>
        <w:jc w:val="center"/>
        <w:rPr>
          <w:sz w:val="24"/>
          <w:szCs w:val="24"/>
        </w:rPr>
      </w:pPr>
      <w:r>
        <w:rPr/>
      </w:r>
      <m:oMathPara xmlns:m="http://schemas.openxmlformats.org/officeDocument/2006/math">
        <m:oMathParaPr>
          <m:jc m:val="center"/>
        </m:oMathParaPr>
        <m:oMath>
          <m:f>
            <m:num>
              <m:nary>
                <m:naryPr>
                  <m:chr m:val="∑"/>
                  <m:subHide m:val="1"/>
                  <m:supHide m:val="1"/>
                </m:naryPr>
                <m:sub/>
                <m:sup/>
                <m:e>
                  <m:r>
                    <w:rPr>
                      <w:rFonts w:ascii="Cambria Math" w:hAnsi="Cambria Math"/>
                    </w:rPr>
                    <m:t xml:space="preserve">Importo</m:t>
                  </m:r>
                  <m:r>
                    <w:rPr>
                      <w:rFonts w:ascii="Cambria Math" w:hAnsi="Cambria Math"/>
                    </w:rPr>
                    <m:t xml:space="preserve">Imponibile</m:t>
                  </m:r>
                  <m:r>
                    <w:rPr>
                      <w:rFonts w:ascii="Cambria Math" w:hAnsi="Cambria Math"/>
                    </w:rPr>
                    <m:t xml:space="preserve">IVA</m:t>
                  </m:r>
                  <m:r>
                    <w:rPr>
                      <w:rFonts w:ascii="Cambria Math" w:hAnsi="Cambria Math"/>
                    </w:rPr>
                    <m:t xml:space="preserve">per</m:t>
                  </m:r>
                  <m:r>
                    <w:rPr>
                      <w:rFonts w:ascii="Cambria Math" w:hAnsi="Cambria Math"/>
                    </w:rPr>
                    <m:t xml:space="preserve">≤</m:t>
                  </m:r>
                  <m:r>
                    <w:rPr>
                      <w:rFonts w:ascii="Cambria Math" w:hAnsi="Cambria Math"/>
                    </w:rPr>
                    <m:t xml:space="preserve">fatture</m:t>
                  </m:r>
                  <m:r>
                    <w:rPr>
                      <w:rFonts w:ascii="Cambria Math" w:hAnsi="Cambria Math"/>
                    </w:rPr>
                    <m:t xml:space="preserve">dal</m:t>
                  </m:r>
                  <m:r>
                    <w:rPr>
                      <w:rFonts w:ascii="Cambria Math" w:hAnsi="Cambria Math"/>
                    </w:rPr>
                    <m:t xml:space="preserve">1</m:t>
                  </m:r>
                  <m:r>
                    <w:rPr>
                      <w:rFonts w:ascii="Cambria Math" w:hAnsi="Cambria Math"/>
                    </w:rPr>
                    <m:t xml:space="preserve">°</m:t>
                  </m:r>
                  <m:r>
                    <w:rPr>
                      <w:rFonts w:ascii="Cambria Math" w:hAnsi="Cambria Math"/>
                    </w:rPr>
                    <m:t xml:space="preserve">febbraio</m:t>
                  </m:r>
                  <m:r>
                    <w:rPr>
                      <w:rFonts w:ascii="Cambria Math" w:hAnsi="Cambria Math"/>
                    </w:rPr>
                    <m:t xml:space="preserve">2022</m:t>
                  </m:r>
                  <m:sSup>
                    <m:e>
                      <m:r>
                        <w:rPr>
                          <w:rFonts w:ascii="Cambria Math" w:hAnsi="Cambria Math"/>
                        </w:rPr>
                        <m:t xml:space="preserve">all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 xml:space="preserve">'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ultima</m:t>
                  </m:r>
                  <m:r>
                    <w:rPr>
                      <w:rFonts w:ascii="Cambria Math" w:hAnsi="Cambria Math"/>
                    </w:rPr>
                    <m:t xml:space="preserve">fattura</m:t>
                  </m:r>
                  <m:r>
                    <w:rPr>
                      <w:rFonts w:ascii="Cambria Math" w:hAnsi="Cambria Math"/>
                    </w:rPr>
                    <m:t xml:space="preserve">disponibile</m:t>
                  </m:r>
                  <m:r>
                    <w:rPr>
                      <w:rFonts w:ascii="Cambria Math" w:hAnsi="Cambria Math"/>
                    </w:rPr>
                    <m:t xml:space="preserve">alla</m:t>
                  </m:r>
                  <m:r>
                    <w:rPr>
                      <w:rFonts w:ascii="Cambria Math" w:hAnsi="Cambria Math"/>
                    </w:rPr>
                    <m:t xml:space="preserve">data</m:t>
                  </m:r>
                  <m:r>
                    <w:rPr>
                      <w:rFonts w:ascii="Cambria Math" w:hAnsi="Cambria Math"/>
                    </w:rPr>
                    <m:t xml:space="preserve">di</m:t>
                  </m:r>
                  <m:r>
                    <w:rPr>
                      <w:rFonts w:ascii="Cambria Math" w:hAnsi="Cambria Math"/>
                    </w:rPr>
                    <m:t xml:space="preserve">presentazione</m:t>
                  </m:r>
                  <m:r>
                    <w:rPr>
                      <w:rFonts w:ascii="Cambria Math" w:hAnsi="Cambria Math"/>
                    </w:rPr>
                    <m:t xml:space="preserve">della</m:t>
                  </m:r>
                  <m:r>
                    <w:rPr>
                      <w:rFonts w:ascii="Cambria Math" w:hAnsi="Cambria Math"/>
                    </w:rPr>
                    <m:t xml:space="preserve">domanda</m:t>
                  </m:r>
                  <m:d>
                    <m:dPr>
                      <m:begChr m:val="("/>
                      <m:endChr m:val=")"/>
                    </m:dPr>
                    <m:e>
                      <m:r>
                        <w:rPr>
                          <w:rFonts w:ascii="Cambria Math" w:hAnsi="Cambria Math"/>
                        </w:rPr>
                        <m:t xml:space="preserve">Euro</m:t>
                      </m:r>
                    </m:e>
                  </m:d>
                </m:e>
              </m:nary>
            </m:num>
            <m:den>
              <m:nary>
                <m:naryPr>
                  <m:chr m:val="∑"/>
                  <m:subHide m:val="1"/>
                  <m:supHide m:val="1"/>
                </m:naryPr>
                <m:sub/>
                <m:sup/>
                <m:e>
                  <m:r>
                    <w:rPr>
                      <w:rFonts w:ascii="Cambria Math" w:hAnsi="Cambria Math"/>
                    </w:rPr>
                    <m:t xml:space="preserve">Consumo</m:t>
                  </m:r>
                  <m:r>
                    <w:rPr>
                      <w:rFonts w:ascii="Cambria Math" w:hAnsi="Cambria Math"/>
                    </w:rPr>
                    <m:t xml:space="preserve">fatturato</m:t>
                  </m:r>
                  <m:r>
                    <w:rPr>
                      <w:rFonts w:ascii="Cambria Math" w:hAnsi="Cambria Math"/>
                    </w:rPr>
                    <m:t xml:space="preserve">dal</m:t>
                  </m:r>
                  <m:r>
                    <w:rPr>
                      <w:rFonts w:ascii="Cambria Math" w:hAnsi="Cambria Math"/>
                    </w:rPr>
                    <m:t xml:space="preserve">1</m:t>
                  </m:r>
                  <m:r>
                    <w:rPr>
                      <w:rFonts w:ascii="Cambria Math" w:hAnsi="Cambria Math"/>
                    </w:rPr>
                    <m:t xml:space="preserve">°</m:t>
                  </m:r>
                  <m:r>
                    <w:rPr>
                      <w:rFonts w:ascii="Cambria Math" w:hAnsi="Cambria Math"/>
                    </w:rPr>
                    <m:t xml:space="preserve">febbraio</m:t>
                  </m:r>
                  <m:r>
                    <w:rPr>
                      <w:rFonts w:ascii="Cambria Math" w:hAnsi="Cambria Math"/>
                    </w:rPr>
                    <m:t xml:space="preserve">2022</m:t>
                  </m:r>
                  <m:sSup>
                    <m:e>
                      <m:r>
                        <w:rPr>
                          <w:rFonts w:ascii="Cambria Math" w:hAnsi="Cambria Math"/>
                        </w:rPr>
                        <m:t xml:space="preserve">all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 xml:space="preserve">'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ultima</m:t>
                  </m:r>
                  <m:r>
                    <w:rPr>
                      <w:rFonts w:ascii="Cambria Math" w:hAnsi="Cambria Math"/>
                    </w:rPr>
                    <m:t xml:space="preserve">fattura</m:t>
                  </m:r>
                  <m:r>
                    <w:rPr>
                      <w:rFonts w:ascii="Cambria Math" w:hAnsi="Cambria Math"/>
                    </w:rPr>
                    <m:t xml:space="preserve">disponibile</m:t>
                  </m:r>
                  <m:r>
                    <w:rPr>
                      <w:rFonts w:ascii="Cambria Math" w:hAnsi="Cambria Math"/>
                    </w:rPr>
                    <m:t xml:space="preserve">alla</m:t>
                  </m:r>
                  <m:r>
                    <w:rPr>
                      <w:rFonts w:ascii="Cambria Math" w:hAnsi="Cambria Math"/>
                    </w:rPr>
                    <m:t xml:space="preserve">data</m:t>
                  </m:r>
                  <m:r>
                    <w:rPr>
                      <w:rFonts w:ascii="Cambria Math" w:hAnsi="Cambria Math"/>
                    </w:rPr>
                    <m:t xml:space="preserve">di</m:t>
                  </m:r>
                  <m:r>
                    <w:rPr>
                      <w:rFonts w:ascii="Cambria Math" w:hAnsi="Cambria Math"/>
                    </w:rPr>
                    <m:t xml:space="preserve">presentazione</m:t>
                  </m:r>
                  <m:r>
                    <w:rPr>
                      <w:rFonts w:ascii="Cambria Math" w:hAnsi="Cambria Math"/>
                    </w:rPr>
                    <m:t xml:space="preserve">della</m:t>
                  </m:r>
                  <m:r>
                    <w:rPr>
                      <w:rFonts w:ascii="Cambria Math" w:hAnsi="Cambria Math"/>
                    </w:rPr>
                    <m:t xml:space="preserve">domanda</m:t>
                  </m:r>
                  <m:d>
                    <m:dPr>
                      <m:begChr m:val="("/>
                      <m:endChr m:val=")"/>
                    </m:dPr>
                    <m:e>
                      <m:r>
                        <w:rPr>
                          <w:rFonts w:ascii="Cambria Math" w:hAnsi="Cambria Math"/>
                        </w:rPr>
                        <m:t xml:space="preserve">kWh</m:t>
                      </m:r>
                    </m:e>
                  </m:d>
                </m:e>
              </m:nary>
            </m:den>
          </m:f>
        </m:oMath>
      </m:oMathPara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Prezzo unitario medio per smc (</w:t>
      </w:r>
      <w:r>
        <w:rPr/>
      </w:r>
      <m:oMath xmlns:m="http://schemas.openxmlformats.org/officeDocument/2006/math">
        <m:bar>
          <m:barPr>
            <m:pos m:val="top"/>
          </m:barPr>
          <m:e>
            <m:r>
              <w:rPr>
                <w:rFonts w:ascii="Cambria Math" w:hAnsi="Cambria Math"/>
              </w:rPr>
              <m:t xml:space="preserve">P</m:t>
            </m:r>
            <m:sSub>
              <m:e>
                <m:r>
                  <w:rPr>
                    <w:rFonts w:ascii="Cambria Math" w:hAnsi="Cambria Math"/>
                  </w:rPr>
                  <m:t xml:space="preserve">U</m:t>
                </m:r>
              </m:e>
              <m:sub>
                <m:r>
                  <w:rPr>
                    <w:rFonts w:ascii="Cambria Math" w:hAnsi="Cambria Math"/>
                  </w:rPr>
                  <m:t xml:space="preserve">G</m:t>
                </m:r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2021</m:t>
                    </m:r>
                  </m:e>
                </m:d>
              </m:sub>
            </m:sSub>
          </m:e>
        </m:bar>
      </m:oMath>
      <w:r>
        <w:rPr>
          <w:sz w:val="24"/>
          <w:szCs w:val="24"/>
        </w:rPr>
        <w:t>) pagato dall’impresa nell’anno 2021:</w:t>
      </w:r>
    </w:p>
    <w:p>
      <w:pPr>
        <w:pStyle w:val="Normal"/>
        <w:rPr>
          <w:sz w:val="24"/>
          <w:szCs w:val="24"/>
        </w:rPr>
      </w:pPr>
      <w:r>
        <w:rPr/>
      </w:r>
      <m:oMath xmlns:m="http://schemas.openxmlformats.org/officeDocument/2006/math">
        <m:bar>
          <m:barPr>
            <m:pos m:val="top"/>
          </m:barPr>
          <m:e>
            <m:r>
              <w:rPr>
                <w:rFonts w:ascii="Cambria Math" w:hAnsi="Cambria Math"/>
              </w:rPr>
              <m:t xml:space="preserve">P</m:t>
            </m:r>
            <m:sSub>
              <m:e>
                <m:r>
                  <w:rPr>
                    <w:rFonts w:ascii="Cambria Math" w:hAnsi="Cambria Math"/>
                  </w:rPr>
                  <m:t xml:space="preserve">U</m:t>
                </m:r>
              </m:e>
              <m:sub>
                <m:r>
                  <w:rPr>
                    <w:rFonts w:ascii="Cambria Math" w:hAnsi="Cambria Math"/>
                  </w:rPr>
                  <m:t xml:space="preserve">G</m:t>
                </m:r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2021</m:t>
                    </m:r>
                  </m:e>
                </m:d>
              </m:sub>
            </m:sSub>
          </m:e>
        </m:bar>
      </m:oMath>
      <w:r>
        <w:rPr>
          <w:sz w:val="24"/>
          <w:szCs w:val="24"/>
        </w:rPr>
        <w:t>=</w:t>
      </w:r>
      <w:r>
        <w:rPr>
          <w:sz w:val="24"/>
          <w:szCs w:val="24"/>
          <w:vertAlign w:val="subscript"/>
        </w:rPr>
        <w:t xml:space="preserve">  </w:t>
      </w:r>
    </w:p>
    <w:p>
      <w:pPr>
        <w:pStyle w:val="Normal"/>
        <w:jc w:val="center"/>
        <w:rPr>
          <w:sz w:val="24"/>
          <w:szCs w:val="24"/>
        </w:rPr>
      </w:pPr>
      <w:r>
        <w:rPr/>
      </w:r>
      <m:oMathPara xmlns:m="http://schemas.openxmlformats.org/officeDocument/2006/math">
        <m:oMathParaPr>
          <m:jc m:val="center"/>
        </m:oMathParaPr>
        <m:oMath>
          <m:f>
            <m:num>
              <m:nary>
                <m:naryPr>
                  <m:chr m:val="∑"/>
                  <m:subHide m:val="1"/>
                  <m:supHide m:val="1"/>
                </m:naryPr>
                <m:sub/>
                <m:sup/>
                <m:e>
                  <m:r>
                    <w:rPr>
                      <w:rFonts w:ascii="Cambria Math" w:hAnsi="Cambria Math"/>
                    </w:rPr>
                    <m:t xml:space="preserve">Importo</m:t>
                  </m:r>
                  <m:r>
                    <w:rPr>
                      <w:rFonts w:ascii="Cambria Math" w:hAnsi="Cambria Math"/>
                    </w:rPr>
                    <m:t xml:space="preserve">Imponibile</m:t>
                  </m:r>
                  <m:r>
                    <w:rPr>
                      <w:rFonts w:ascii="Cambria Math" w:hAnsi="Cambria Math"/>
                    </w:rPr>
                    <m:t xml:space="preserve">IVA</m:t>
                  </m:r>
                  <m:r>
                    <w:rPr>
                      <w:rFonts w:ascii="Cambria Math" w:hAnsi="Cambria Math"/>
                    </w:rPr>
                    <m:t xml:space="preserve">per</m:t>
                  </m:r>
                  <m:r>
                    <w:rPr>
                      <w:rFonts w:ascii="Cambria Math" w:hAnsi="Cambria Math"/>
                    </w:rPr>
                    <m:t xml:space="preserve">≤</m:t>
                  </m:r>
                  <m:r>
                    <w:rPr>
                      <w:rFonts w:ascii="Cambria Math" w:hAnsi="Cambria Math"/>
                    </w:rPr>
                    <m:t xml:space="preserve">fatture</m:t>
                  </m:r>
                  <m:r>
                    <w:rPr>
                      <w:rFonts w:ascii="Cambria Math" w:hAnsi="Cambria Math"/>
                    </w:rPr>
                    <m:t xml:space="preserve">dal</m:t>
                  </m:r>
                  <m:r>
                    <w:rPr>
                      <w:rFonts w:ascii="Cambria Math" w:hAnsi="Cambria Math"/>
                    </w:rPr>
                    <m:t xml:space="preserve">1</m:t>
                  </m:r>
                  <m:r>
                    <w:rPr>
                      <w:rFonts w:ascii="Cambria Math" w:hAnsi="Cambria Math"/>
                    </w:rPr>
                    <m:t xml:space="preserve">°</m:t>
                  </m:r>
                  <m:r>
                    <w:rPr>
                      <w:rFonts w:ascii="Cambria Math" w:hAnsi="Cambria Math"/>
                    </w:rPr>
                    <m:t xml:space="preserve">febbraio</m:t>
                  </m:r>
                  <m:r>
                    <w:rPr>
                      <w:rFonts w:ascii="Cambria Math" w:hAnsi="Cambria Math"/>
                    </w:rPr>
                    <m:t xml:space="preserve">2021</m:t>
                  </m:r>
                  <m:r>
                    <w:rPr>
                      <w:rFonts w:ascii="Cambria Math" w:hAnsi="Cambria Math"/>
                    </w:rPr>
                    <m:t xml:space="preserve">al</m:t>
                  </m:r>
                  <m:f>
                    <m:fPr>
                      <m:type m:val="lin"/>
                    </m:fPr>
                    <m:num>
                      <m:f>
                        <m:fPr>
                          <m:type m:val="lin"/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 xml:space="preserve">31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 xml:space="preserve">12</m:t>
                          </m:r>
                        </m:den>
                      </m:f>
                    </m:num>
                    <m:den>
                      <m:r>
                        <w:rPr>
                          <w:rFonts w:ascii="Cambria Math" w:hAnsi="Cambria Math"/>
                        </w:rPr>
                        <m:t xml:space="preserve">2021</m:t>
                      </m:r>
                    </m:den>
                  </m:f>
                  <m:d>
                    <m:dPr>
                      <m:begChr m:val="("/>
                      <m:endChr m:val=")"/>
                    </m:dPr>
                    <m:e>
                      <m:r>
                        <w:rPr>
                          <w:rFonts w:ascii="Cambria Math" w:hAnsi="Cambria Math"/>
                        </w:rPr>
                        <m:t xml:space="preserve">Euro</m:t>
                      </m:r>
                    </m:e>
                  </m:d>
                </m:e>
              </m:nary>
            </m:num>
            <m:den>
              <m:nary>
                <m:naryPr>
                  <m:chr m:val="∑"/>
                  <m:subHide m:val="1"/>
                  <m:supHide m:val="1"/>
                </m:naryPr>
                <m:sub/>
                <m:sup/>
                <m:e>
                  <m:r>
                    <w:rPr>
                      <w:rFonts w:ascii="Cambria Math" w:hAnsi="Cambria Math"/>
                    </w:rPr>
                    <m:t xml:space="preserve">Consumo</m:t>
                  </m:r>
                  <m:r>
                    <w:rPr>
                      <w:rFonts w:ascii="Cambria Math" w:hAnsi="Cambria Math"/>
                    </w:rPr>
                    <m:t xml:space="preserve">fatturato</m:t>
                  </m:r>
                  <m:r>
                    <w:rPr>
                      <w:rFonts w:ascii="Cambria Math" w:hAnsi="Cambria Math"/>
                    </w:rPr>
                    <m:t xml:space="preserve">per</m:t>
                  </m:r>
                  <m:r>
                    <w:rPr>
                      <w:rFonts w:ascii="Cambria Math" w:hAnsi="Cambria Math"/>
                    </w:rPr>
                    <m:t xml:space="preserve">≤</m:t>
                  </m:r>
                  <m:r>
                    <w:rPr>
                      <w:rFonts w:ascii="Cambria Math" w:hAnsi="Cambria Math"/>
                    </w:rPr>
                    <m:t xml:space="preserve">fatture</m:t>
                  </m:r>
                  <m:r>
                    <w:rPr>
                      <w:rFonts w:ascii="Cambria Math" w:hAnsi="Cambria Math"/>
                    </w:rPr>
                    <m:t xml:space="preserve">dal</m:t>
                  </m:r>
                  <m:r>
                    <w:rPr>
                      <w:rFonts w:ascii="Cambria Math" w:hAnsi="Cambria Math"/>
                    </w:rPr>
                    <m:t xml:space="preserve">1</m:t>
                  </m:r>
                  <m:r>
                    <w:rPr>
                      <w:rFonts w:ascii="Cambria Math" w:hAnsi="Cambria Math"/>
                    </w:rPr>
                    <m:t xml:space="preserve">°</m:t>
                  </m:r>
                  <m:r>
                    <w:rPr>
                      <w:rFonts w:ascii="Cambria Math" w:hAnsi="Cambria Math"/>
                    </w:rPr>
                    <m:t xml:space="preserve">febbraio</m:t>
                  </m:r>
                  <m:r>
                    <w:rPr>
                      <w:rFonts w:ascii="Cambria Math" w:hAnsi="Cambria Math"/>
                    </w:rPr>
                    <m:t xml:space="preserve">2021</m:t>
                  </m:r>
                  <m:r>
                    <w:rPr>
                      <w:rFonts w:ascii="Cambria Math" w:hAnsi="Cambria Math"/>
                    </w:rPr>
                    <m:t xml:space="preserve">al</m:t>
                  </m:r>
                  <m:f>
                    <m:fPr>
                      <m:type m:val="lin"/>
                    </m:fPr>
                    <m:num>
                      <m:f>
                        <m:fPr>
                          <m:type m:val="lin"/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 xml:space="preserve">31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 xml:space="preserve">12</m:t>
                          </m:r>
                        </m:den>
                      </m:f>
                    </m:num>
                    <m:den>
                      <m:r>
                        <w:rPr>
                          <w:rFonts w:ascii="Cambria Math" w:hAnsi="Cambria Math"/>
                        </w:rPr>
                        <m:t xml:space="preserve">2021</m:t>
                      </m:r>
                    </m:den>
                  </m:f>
                  <m:d>
                    <m:dPr>
                      <m:begChr m:val="("/>
                      <m:endChr m:val=")"/>
                    </m:dPr>
                    <m:e>
                      <m:r>
                        <w:rPr>
                          <w:rFonts w:ascii="Cambria Math" w:hAnsi="Cambria Math"/>
                        </w:rPr>
                        <m:t xml:space="preserve">smc</m:t>
                      </m:r>
                    </m:e>
                  </m:d>
                </m:e>
              </m:nary>
            </m:den>
          </m:f>
        </m:oMath>
      </m:oMathPara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A questo punto si può ricavare l’incremento del prezzo unitario medio (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I</m:t>
            </m:r>
          </m:e>
          <m:sub>
            <m:sSub>
              <m:e>
                <m:r>
                  <w:rPr>
                    <w:rFonts w:ascii="Cambria Math" w:hAnsi="Cambria Math"/>
                  </w:rPr>
                  <m:t xml:space="preserve">G</m:t>
                </m:r>
              </m:e>
              <m:sub>
                <m:bar>
                  <m:barPr>
                    <m:pos m:val="top"/>
                  </m:barPr>
                  <m:e>
                    <m:r>
                      <w:rPr>
                        <w:rFonts w:ascii="Cambria Math" w:hAnsi="Cambria Math"/>
                      </w:rPr>
                      <m:t xml:space="preserve">PU</m:t>
                    </m:r>
                  </m:e>
                </m:bar>
              </m:sub>
            </m:sSub>
          </m:sub>
        </m:sSub>
      </m:oMath>
      <w:r>
        <w:rPr>
          <w:sz w:val="24"/>
          <w:szCs w:val="24"/>
        </w:rPr>
        <w:t>) del 2022 rispetto a quello relativo al 2021:</w:t>
      </w:r>
    </w:p>
    <w:p>
      <w:pPr>
        <w:pStyle w:val="Normal"/>
        <w:jc w:val="center"/>
        <w:rPr>
          <w:sz w:val="24"/>
          <w:szCs w:val="24"/>
        </w:rPr>
      </w:pPr>
      <w:r>
        <w:rPr/>
      </w:r>
      <m:oMathPara xmlns:m="http://schemas.openxmlformats.org/officeDocument/2006/math">
        <m:oMathParaPr>
          <m:jc m:val="center"/>
        </m:oMathParaPr>
        <m:oMath>
          <m:sSub>
            <m:e>
              <m:r>
                <w:rPr>
                  <w:rFonts w:ascii="Cambria Math" w:hAnsi="Cambria Math"/>
                </w:rPr>
                <m:t xml:space="preserve">I</m:t>
              </m:r>
            </m:e>
            <m:sub>
              <m:sSub>
                <m:e>
                  <m:r>
                    <w:rPr>
                      <w:rFonts w:ascii="Cambria Math" w:hAnsi="Cambria Math"/>
                    </w:rPr>
                    <m:t xml:space="preserve">G</m:t>
                  </m:r>
                </m:e>
                <m:sub>
                  <m:bar>
                    <m:barPr>
                      <m:pos m:val="top"/>
                    </m:barPr>
                    <m:e>
                      <m:r>
                        <w:rPr>
                          <w:rFonts w:ascii="Cambria Math" w:hAnsi="Cambria Math"/>
                        </w:rPr>
                        <m:t xml:space="preserve">PU</m:t>
                      </m:r>
                    </m:e>
                  </m:bar>
                </m:sub>
              </m:sSub>
            </m:sub>
          </m:sSub>
          <m:r>
            <w:rPr>
              <w:rFonts w:ascii="Cambria Math" w:hAnsi="Cambria Math"/>
            </w:rPr>
            <m:t xml:space="preserve">=</m:t>
          </m:r>
          <m:bar>
            <m:barPr>
              <m:pos m:val="top"/>
            </m:barPr>
            <m:e>
              <m:r>
                <w:rPr>
                  <w:rFonts w:ascii="Cambria Math" w:hAnsi="Cambria Math"/>
                </w:rPr>
                <m:t xml:space="preserve">P</m:t>
              </m:r>
              <m:sSub>
                <m:e>
                  <m:r>
                    <w:rPr>
                      <w:rFonts w:ascii="Cambria Math" w:hAnsi="Cambria Math"/>
                    </w:rPr>
                    <m:t xml:space="preserve">U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G</m:t>
                  </m:r>
                  <m:d>
                    <m:dPr>
                      <m:begChr m:val="("/>
                      <m:endChr m:val=")"/>
                    </m:dPr>
                    <m:e>
                      <m:r>
                        <w:rPr>
                          <w:rFonts w:ascii="Cambria Math" w:hAnsi="Cambria Math"/>
                        </w:rPr>
                        <m:t xml:space="preserve">2022</m:t>
                      </m:r>
                    </m:e>
                  </m:d>
                </m:sub>
              </m:sSub>
            </m:e>
          </m:bar>
          <m:r>
            <w:rPr>
              <w:rFonts w:ascii="Cambria Math" w:hAnsi="Cambria Math"/>
            </w:rPr>
            <m:t xml:space="preserve">−</m:t>
          </m:r>
          <m:bar>
            <m:barPr>
              <m:pos m:val="top"/>
            </m:barPr>
            <m:e>
              <m:r>
                <w:rPr>
                  <w:rFonts w:ascii="Cambria Math" w:hAnsi="Cambria Math"/>
                </w:rPr>
                <m:t xml:space="preserve">P</m:t>
              </m:r>
              <m:sSub>
                <m:e>
                  <m:r>
                    <w:rPr>
                      <w:rFonts w:ascii="Cambria Math" w:hAnsi="Cambria Math"/>
                    </w:rPr>
                    <m:t xml:space="preserve">U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G</m:t>
                  </m:r>
                  <m:d>
                    <m:dPr>
                      <m:begChr m:val="("/>
                      <m:endChr m:val=")"/>
                    </m:dPr>
                    <m:e>
                      <m:r>
                        <w:rPr>
                          <w:rFonts w:ascii="Cambria Math" w:hAnsi="Cambria Math"/>
                        </w:rPr>
                        <m:t xml:space="preserve">2021</m:t>
                      </m:r>
                    </m:e>
                  </m:d>
                </m:sub>
              </m:sSub>
            </m:e>
          </m:bar>
        </m:oMath>
      </m:oMathPara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Moltiplicando l’incremento del prezzo unitario medio (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I</m:t>
            </m:r>
          </m:e>
          <m:sub>
            <m:sSub>
              <m:e>
                <m:r>
                  <w:rPr>
                    <w:rFonts w:ascii="Cambria Math" w:hAnsi="Cambria Math"/>
                  </w:rPr>
                  <m:t xml:space="preserve">G</m:t>
                </m:r>
              </m:e>
              <m:sub>
                <m:bar>
                  <m:barPr>
                    <m:pos m:val="top"/>
                  </m:barPr>
                  <m:e>
                    <m:r>
                      <w:rPr>
                        <w:rFonts w:ascii="Cambria Math" w:hAnsi="Cambria Math"/>
                      </w:rPr>
                      <m:t xml:space="preserve">PU</m:t>
                    </m:r>
                  </m:e>
                </m:bar>
              </m:sub>
            </m:sSub>
          </m:sub>
        </m:sSub>
      </m:oMath>
      <w:r>
        <w:rPr>
          <w:sz w:val="24"/>
          <w:szCs w:val="24"/>
        </w:rPr>
        <w:t xml:space="preserve">) per la quantità di gas acquistata nel periodo di riferimento si ottiene l’aumento del costo </w:t>
      </w:r>
      <w:r>
        <w:rPr>
          <w:sz w:val="24"/>
          <w:szCs w:val="24"/>
          <w:shd w:fill="auto" w:val="clear"/>
        </w:rPr>
        <w:t xml:space="preserve">del consumo </w:t>
      </w:r>
      <w:r>
        <w:rPr>
          <w:sz w:val="24"/>
          <w:szCs w:val="24"/>
        </w:rPr>
        <w:t>sostenuto dall’impresa nel 2022 (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sSub>
              <m:e>
                <m:r>
                  <w:rPr>
                    <w:rFonts w:ascii="Cambria Math" w:hAnsi="Cambria Math"/>
                  </w:rPr>
                  <m:t xml:space="preserve">G</m:t>
                </m:r>
              </m:e>
              <m:sub>
                <m:r>
                  <w:rPr>
                    <w:rFonts w:ascii="Cambria Math" w:hAnsi="Cambria Math"/>
                  </w:rPr>
                  <m:t xml:space="preserve">2022</m:t>
                </m:r>
              </m:sub>
            </m:sSub>
          </m:sub>
        </m:sSub>
      </m:oMath>
      <w:r>
        <w:rPr>
          <w:sz w:val="24"/>
          <w:szCs w:val="24"/>
        </w:rPr>
        <w:t>), ovvero:</w:t>
      </w:r>
    </w:p>
    <w:p>
      <w:pPr>
        <w:pStyle w:val="Normal"/>
        <w:jc w:val="left"/>
        <w:rPr>
          <w:sz w:val="24"/>
          <w:szCs w:val="24"/>
        </w:rPr>
      </w:pPr>
      <w:r>
        <w:rPr/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>
                  <w:rFonts w:ascii="Cambria Math" w:hAnsi="Cambria Math"/>
                </w:rPr>
                <m:t xml:space="preserve">A</m:t>
              </m:r>
            </m:e>
            <m:sub>
              <m:sSub>
                <m:e>
                  <m:r>
                    <w:rPr>
                      <w:rFonts w:ascii="Cambria Math" w:hAnsi="Cambria Math"/>
                    </w:rPr>
                    <m:t xml:space="preserve">G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2022</m:t>
                  </m:r>
                </m:sub>
              </m:sSub>
            </m:sub>
          </m:sSub>
          <m:r>
            <w:rPr>
              <w:rFonts w:ascii="Cambria Math" w:hAnsi="Cambria Math"/>
            </w:rPr>
            <m:t xml:space="preserve">=</m:t>
          </m:r>
        </m:oMath>
      </m:oMathPara>
    </w:p>
    <w:p>
      <w:pPr>
        <w:pStyle w:val="Normal"/>
        <w:jc w:val="center"/>
        <w:rPr>
          <w:sz w:val="16"/>
          <w:szCs w:val="16"/>
        </w:rPr>
      </w:pPr>
      <w:r>
        <w:rPr/>
      </w:r>
      <m:oMathPara xmlns:m="http://schemas.openxmlformats.org/officeDocument/2006/math">
        <m:oMathParaPr>
          <m:jc m:val="center"/>
        </m:oMathParaPr>
        <m:oMath>
          <m:sSub>
            <m:e>
              <m:r>
                <w:rPr>
                  <w:rFonts w:ascii="Cambria Math" w:hAnsi="Cambria Math"/>
                </w:rPr>
                <m:t xml:space="preserve">I</m:t>
              </m:r>
            </m:e>
            <m:sub>
              <m:sSub>
                <m:e>
                  <m:r>
                    <w:rPr>
                      <w:rFonts w:ascii="Cambria Math" w:hAnsi="Cambria Math"/>
                    </w:rPr>
                    <m:t xml:space="preserve">G</m:t>
                  </m:r>
                </m:e>
                <m:sub>
                  <m:bar>
                    <m:barPr>
                      <m:pos m:val="top"/>
                    </m:barPr>
                    <m:e>
                      <m:r>
                        <w:rPr>
                          <w:rFonts w:ascii="Cambria Math" w:hAnsi="Cambria Math"/>
                        </w:rPr>
                        <m:t xml:space="preserve">PU</m:t>
                      </m:r>
                    </m:e>
                  </m:bar>
                </m:sub>
              </m:sSub>
            </m:sub>
          </m:sSub>
          <m:r>
            <w:rPr>
              <w:rFonts w:ascii="Cambria Math" w:hAnsi="Cambria Math"/>
            </w:rPr>
            <m:t xml:space="preserve">∗</m:t>
          </m:r>
          <m:nary>
            <m:naryPr>
              <m:chr m:val="∑"/>
              <m:subHide m:val="1"/>
              <m:supHide m:val="1"/>
            </m:naryPr>
            <m:sub/>
            <m:sup/>
            <m:e>
              <m:r>
                <w:rPr>
                  <w:rFonts w:ascii="Cambria Math" w:hAnsi="Cambria Math"/>
                </w:rPr>
                <m:t xml:space="preserve">Consumo</m:t>
              </m:r>
              <m:r>
                <w:rPr>
                  <w:rFonts w:ascii="Cambria Math" w:hAnsi="Cambria Math"/>
                </w:rPr>
                <m:t xml:space="preserve">fatturato</m:t>
              </m:r>
              <m:r>
                <w:rPr>
                  <w:rFonts w:ascii="Cambria Math" w:hAnsi="Cambria Math"/>
                </w:rPr>
                <m:t xml:space="preserve">dal</m:t>
              </m:r>
              <m:r>
                <w:rPr>
                  <w:rFonts w:ascii="Cambria Math" w:hAnsi="Cambria Math"/>
                </w:rPr>
                <m:t xml:space="preserve">1</m:t>
              </m:r>
              <m:r>
                <w:rPr>
                  <w:rFonts w:ascii="Cambria Math" w:hAnsi="Cambria Math"/>
                </w:rPr>
                <m:t xml:space="preserve">°</m:t>
              </m:r>
              <m:r>
                <w:rPr>
                  <w:rFonts w:ascii="Cambria Math" w:hAnsi="Cambria Math"/>
                </w:rPr>
                <m:t xml:space="preserve">febbraio</m:t>
              </m:r>
              <m:r>
                <w:rPr>
                  <w:rFonts w:ascii="Cambria Math" w:hAnsi="Cambria Math"/>
                </w:rPr>
                <m:t xml:space="preserve">2022</m:t>
              </m:r>
              <m:sSup>
                <m:e>
                  <m:r>
                    <w:rPr>
                      <w:rFonts w:ascii="Cambria Math" w:hAnsi="Cambria Math"/>
                    </w:rPr>
                    <m:t xml:space="preserve">all</m:t>
                  </m:r>
                </m:e>
                <m:sup>
                  <m:r>
                    <w:rPr>
                      <w:rFonts w:ascii="Cambria Math" w:hAnsi="Cambria Math"/>
                    </w:rPr>
                    <m:t xml:space="preserve">'</m:t>
                  </m:r>
                </m:sup>
              </m:sSup>
              <m:r>
                <w:rPr>
                  <w:rFonts w:ascii="Cambria Math" w:hAnsi="Cambria Math"/>
                </w:rPr>
                <m:t xml:space="preserve">ultima</m:t>
              </m:r>
              <m:r>
                <w:rPr>
                  <w:rFonts w:ascii="Cambria Math" w:hAnsi="Cambria Math"/>
                </w:rPr>
                <m:t xml:space="preserve">fattura</m:t>
              </m:r>
              <m:r>
                <w:rPr>
                  <w:rFonts w:ascii="Cambria Math" w:hAnsi="Cambria Math"/>
                </w:rPr>
                <m:t xml:space="preserve">disponibile</m:t>
              </m:r>
              <m:r>
                <w:rPr>
                  <w:rFonts w:ascii="Cambria Math" w:hAnsi="Cambria Math"/>
                </w:rPr>
                <m:t xml:space="preserve">alla</m:t>
              </m:r>
              <m:r>
                <w:rPr>
                  <w:rFonts w:ascii="Cambria Math" w:hAnsi="Cambria Math"/>
                </w:rPr>
                <m:t xml:space="preserve">data</m:t>
              </m:r>
              <m:r>
                <w:rPr>
                  <w:rFonts w:ascii="Cambria Math" w:hAnsi="Cambria Math"/>
                </w:rPr>
                <m:t xml:space="preserve">di</m:t>
              </m:r>
              <m:r>
                <w:rPr>
                  <w:rFonts w:ascii="Cambria Math" w:hAnsi="Cambria Math"/>
                </w:rPr>
                <m:t xml:space="preserve">presentazione</m:t>
              </m:r>
              <m:r>
                <w:rPr>
                  <w:rFonts w:ascii="Cambria Math" w:hAnsi="Cambria Math"/>
                </w:rPr>
                <m:t xml:space="preserve">della</m:t>
              </m:r>
              <m:r>
                <w:rPr>
                  <w:rFonts w:ascii="Cambria Math" w:hAnsi="Cambria Math"/>
                </w:rPr>
                <m:t xml:space="preserve">domanda</m:t>
              </m:r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smc</m:t>
                  </m:r>
                </m:e>
              </m:d>
            </m:e>
          </m:nary>
        </m:oMath>
      </m:oMathPara>
    </w:p>
    <w:p>
      <w:pPr>
        <w:pStyle w:val="Normal"/>
        <w:jc w:val="both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sz w:val="24"/>
          <w:szCs w:val="24"/>
          <w:shd w:fill="auto" w:val="clear"/>
        </w:rPr>
        <w:t>Il contributo concedibile è pari al 100% l’aumento del costo del consumo sostenuto:</w:t>
      </w:r>
    </w:p>
    <w:p>
      <w:pPr>
        <w:pStyle w:val="Normal"/>
        <w:jc w:val="center"/>
        <w:rPr>
          <w:rFonts w:eastAsia="" w:eastAsiaTheme="minorEastAsia"/>
          <w:sz w:val="24"/>
          <w:szCs w:val="24"/>
        </w:rPr>
      </w:pPr>
      <w:r>
        <w:rPr/>
      </w:r>
      <m:oMathPara xmlns:m="http://schemas.openxmlformats.org/officeDocument/2006/math">
        <m:oMathParaPr>
          <m:jc m:val="center"/>
        </m:oMathParaPr>
        <m:oMath>
          <m:sSub>
            <m:e>
              <m:r>
                <w:rPr>
                  <w:rFonts w:ascii="Cambria Math" w:hAnsi="Cambria Math"/>
                </w:rPr>
                <m:t xml:space="preserve">C</m:t>
              </m:r>
            </m:e>
            <m:sub>
              <m:sSub>
                <m:e>
                  <m:r>
                    <w:rPr>
                      <w:rFonts w:ascii="Cambria Math" w:hAnsi="Cambria Math"/>
                    </w:rPr>
                    <m:t xml:space="preserve">G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TOT</m:t>
                  </m:r>
                </m:sub>
              </m:sSub>
            </m:sub>
          </m:sSub>
          <m:r>
            <w:rPr>
              <w:rFonts w:ascii="Cambria Math" w:hAnsi="Cambria Math"/>
            </w:rPr>
            <m:t xml:space="preserve">=</m:t>
          </m:r>
          <m:sSub>
            <m:e>
              <m:r>
                <w:rPr>
                  <w:rFonts w:ascii="Cambria Math" w:hAnsi="Cambria Math"/>
                </w:rPr>
                <m:t xml:space="preserve">A</m:t>
              </m:r>
            </m:e>
            <m:sub>
              <m:sSub>
                <m:e>
                  <m:r>
                    <w:rPr>
                      <w:rFonts w:ascii="Cambria Math" w:hAnsi="Cambria Math"/>
                    </w:rPr>
                    <m:t xml:space="preserve">G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2022</m:t>
                  </m:r>
                </m:sub>
              </m:sSub>
            </m:sub>
          </m:sSub>
          <m:r>
            <w:rPr>
              <w:rFonts w:ascii="Cambria Math" w:hAnsi="Cambria Math"/>
            </w:rPr>
            <m:t xml:space="preserve">;</m:t>
          </m:r>
        </m:oMath>
      </m:oMathPara>
    </w:p>
    <w:p>
      <w:pPr>
        <w:pStyle w:val="Normal"/>
        <w:jc w:val="both"/>
        <w:rPr>
          <w:rFonts w:eastAsia="" w:eastAsiaTheme="minorEastAsia"/>
          <w:sz w:val="24"/>
          <w:szCs w:val="24"/>
        </w:rPr>
      </w:pPr>
      <w:r>
        <w:rPr>
          <w:rFonts w:eastAsia="" w:eastAsiaTheme="minorEastAsia"/>
          <w:sz w:val="24"/>
          <w:szCs w:val="24"/>
        </w:rPr>
      </w:r>
    </w:p>
    <w:p>
      <w:pPr>
        <w:pStyle w:val="Normal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br w:type="page"/>
      </w:r>
    </w:p>
    <w:p>
      <w:pPr>
        <w:pStyle w:val="Normal"/>
        <w:pBdr>
          <w:bottom w:val="single" w:sz="4" w:space="1" w:color="000000"/>
        </w:pBdr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pBdr>
          <w:bottom w:val="single" w:sz="4" w:space="1" w:color="000000"/>
        </w:pBdr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Caso 3 – Energia elettrica e Gas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sz w:val="24"/>
          <w:szCs w:val="24"/>
          <w:shd w:fill="auto" w:val="clear"/>
        </w:rPr>
        <w:t xml:space="preserve">In questo caso per il calcolo del contributo concedibile bisogna considerare la </w:t>
      </w:r>
      <w:bookmarkStart w:id="0" w:name="_GoBack"/>
      <w:bookmarkEnd w:id="0"/>
      <w:r>
        <w:rPr>
          <w:sz w:val="24"/>
          <w:szCs w:val="24"/>
          <w:shd w:fill="auto" w:val="clear"/>
        </w:rPr>
        <w:t>somma degli aumenti dei costi energetici e dei consumi sostenuti dall’impresa nel 2022, ovvero:</w:t>
      </w:r>
    </w:p>
    <w:p>
      <w:pPr>
        <w:pStyle w:val="Normal"/>
        <w:spacing w:before="0" w:after="160"/>
        <w:jc w:val="center"/>
        <w:rPr/>
      </w:pPr>
      <w:r>
        <w:rPr/>
      </w:r>
      <m:oMathPara xmlns:m="http://schemas.openxmlformats.org/officeDocument/2006/math">
        <m:oMathParaPr>
          <m:jc m:val="center"/>
        </m:oMathParaPr>
        <m:oMath>
          <m:sSub>
            <m:e>
              <m:r>
                <w:rPr>
                  <w:rFonts w:ascii="Cambria Math" w:hAnsi="Cambria Math"/>
                </w:rPr>
                <m:t xml:space="preserve">C</m:t>
              </m:r>
            </m:e>
            <m:sub>
              <m:r>
                <w:rPr>
                  <w:rFonts w:ascii="Cambria Math" w:hAnsi="Cambria Math"/>
                </w:rPr>
                <m:t xml:space="preserve">TOT</m:t>
              </m:r>
            </m:sub>
          </m:sSub>
          <m:r>
            <w:rPr>
              <w:rFonts w:ascii="Cambria Math" w:hAnsi="Cambria Math"/>
            </w:rPr>
            <m:t xml:space="preserve">=</m:t>
          </m:r>
          <m:d>
            <m:dPr>
              <m:begChr m:val="("/>
              <m:endChr m:val=")"/>
            </m:dPr>
            <m:e>
              <m:sSub>
                <m:e>
                  <m:r>
                    <w:rPr>
                      <w:rFonts w:ascii="Cambria Math" w:hAnsi="Cambria Math"/>
                    </w:rPr>
                    <m:t xml:space="preserve">A</m:t>
                  </m:r>
                </m:e>
                <m:sub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E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2022</m:t>
                      </m:r>
                    </m:sub>
                  </m:sSub>
                </m:sub>
              </m:sSub>
              <m:r>
                <w:rPr>
                  <w:rFonts w:ascii="Cambria Math" w:hAnsi="Cambria Math"/>
                </w:rPr>
                <m:t xml:space="preserve">+</m:t>
              </m:r>
              <m:sSub>
                <m:e>
                  <m:r>
                    <w:rPr>
                      <w:rFonts w:ascii="Cambria Math" w:hAnsi="Cambria Math"/>
                    </w:rPr>
                    <m:t xml:space="preserve">A</m:t>
                  </m:r>
                </m:e>
                <m:sub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G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2022</m:t>
                      </m:r>
                    </m:sub>
                  </m:sSub>
                </m:sub>
              </m:sSub>
            </m:e>
          </m:d>
          <m:r>
            <w:rPr>
              <w:rFonts w:ascii="Cambria Math" w:hAnsi="Cambria Math"/>
            </w:rPr>
            <m:t xml:space="preserve">.</m:t>
          </m:r>
        </m:oMath>
      </m:oMathPara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134" w:right="1134" w:gutter="0" w:header="708" w:top="2269" w:footer="708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393279973"/>
    </w:sdtPr>
    <w:sdtContent>
      <w:p>
        <w:pPr>
          <w:pStyle w:val="Pidipagin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</w:sdtContent>
  </w:sdt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idipagina"/>
        <w:rPr/>
      </w:pPr>
      <w:r>
        <w:rPr>
          <w:rStyle w:val="Caratterinotaapidipagina"/>
        </w:rPr>
        <w:footnoteRef/>
      </w:r>
      <w:r>
        <w:rPr/>
        <w:t xml:space="preserve"> </w:t>
      </w:r>
      <w:r>
        <w:rPr>
          <w:i/>
          <w:sz w:val="16"/>
        </w:rPr>
        <w:t>L’algoritmo di calcolo prevede, ove necessario, un troncamento alla sesta cifra decimale.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andard"/>
      <w:jc w:val="center"/>
      <w:rPr>
        <w:rFonts w:eastAsia="Calibri"/>
        <w:smallCaps/>
        <w:sz w:val="22"/>
        <w:szCs w:val="22"/>
        <w:lang w:eastAsia="it-IT"/>
      </w:rPr>
    </w:pPr>
    <w:r>
      <mc:AlternateContent>
        <mc:Choice Requires="wpg">
          <w:drawing>
            <wp:anchor behindDoc="1" distT="0" distB="0" distL="0" distR="0" simplePos="0" locked="0" layoutInCell="0" allowOverlap="1" relativeHeight="32" wp14:anchorId="44CF69E6">
              <wp:simplePos x="0" y="0"/>
              <wp:positionH relativeFrom="margin">
                <wp:align>center</wp:align>
              </wp:positionH>
              <wp:positionV relativeFrom="paragraph">
                <wp:posOffset>161925</wp:posOffset>
              </wp:positionV>
              <wp:extent cx="5582920" cy="713740"/>
              <wp:effectExtent l="0" t="0" r="0" b="0"/>
              <wp:wrapNone/>
              <wp:docPr id="1" name="Gruppo 6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82160" cy="713160"/>
                        <a:chOff x="268560" y="162000"/>
                        <a:chExt cx="5582160" cy="713160"/>
                      </a:xfrm>
                    </wpg:grpSpPr>
                    <pic:pic xmlns:pic="http://schemas.openxmlformats.org/drawingml/2006/picture">
                      <pic:nvPicPr>
                        <pic:cNvPr id="0" name="Immagine 4" descr=""/>
                        <pic:cNvPicPr/>
                      </pic:nvPicPr>
                      <pic:blipFill>
                        <a:blip r:embed="rId1"/>
                        <a:srcRect l="0" t="0" r="45554" b="0"/>
                        <a:stretch/>
                      </pic:blipFill>
                      <pic:spPr>
                        <a:xfrm>
                          <a:off x="0" y="0"/>
                          <a:ext cx="2854440" cy="7131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" name="Immagine 5" descr=""/>
                        <pic:cNvPicPr/>
                      </pic:nvPicPr>
                      <pic:blipFill>
                        <a:blip r:embed="rId2"/>
                        <a:srcRect l="2933" t="3924" r="0" b="0"/>
                        <a:stretch/>
                      </pic:blipFill>
                      <pic:spPr>
                        <a:xfrm>
                          <a:off x="4671000" y="0"/>
                          <a:ext cx="911160" cy="7131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" name="Immagine 6" descr="Risultati immagini per LOGO POR FESR SICILIA"/>
                        <pic:cNvPicPr/>
                      </pic:nvPicPr>
                      <pic:blipFill>
                        <a:blip r:embed="rId3"/>
                        <a:stretch/>
                      </pic:blipFill>
                      <pic:spPr>
                        <a:xfrm>
                          <a:off x="3007440" y="0"/>
                          <a:ext cx="1510560" cy="7131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shape_0" alt="Gruppo 6" style="position:absolute;margin-left:21.15pt;margin-top:12.75pt;width:439.55pt;height:56.15pt" coordorigin="423,255" coordsize="8791,112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Immagine 4" stroked="f" o:allowincell="f" style="position:absolute;left:423;top:255;width:4494;height:1122;mso-wrap-style:none;v-text-anchor:middle;mso-position-horizontal:center;mso-position-horizontal-relative:margin" type="_x0000_t75">
                <v:imagedata r:id="rId1" o:detectmouseclick="t"/>
                <v:stroke color="#3465a4" joinstyle="round" endcap="flat"/>
                <w10:wrap type="none"/>
              </v:shape>
              <v:shape id="shape_0" ID="Immagine 5" stroked="f" o:allowincell="f" style="position:absolute;left:7779;top:255;width:1434;height:1122;mso-wrap-style:none;v-text-anchor:middle;mso-position-horizontal:center;mso-position-horizontal-relative:margin" type="_x0000_t75">
                <v:imagedata r:id="rId2" o:detectmouseclick="t"/>
                <v:stroke color="#3465a4" joinstyle="round" endcap="flat"/>
                <w10:wrap type="none"/>
              </v:shape>
              <v:shape id="shape_0" ID="Immagine 6" stroked="f" o:allowincell="f" style="position:absolute;left:5159;top:255;width:2378;height:1122;mso-wrap-style:none;v-text-anchor:middle;mso-position-horizontal:center;mso-position-horizontal-relative:margin" type="_x0000_t75">
                <v:imagedata r:id="rId3" o:detectmouseclick="t"/>
                <v:stroke color="#3465a4" joinstyle="round" endcap="flat"/>
                <w10:wrap type="none"/>
              </v:shape>
            </v:group>
          </w:pict>
        </mc:Fallback>
      </mc:AlternateContent>
    </w:r>
    <w:r>
      <w:rPr/>
      <w:t xml:space="preserve"> </w:t>
    </w:r>
  </w:p>
  <w:p>
    <w:pPr>
      <w:pStyle w:val="Standard"/>
      <w:spacing w:lineRule="auto" w:line="252" w:before="0" w:after="160"/>
      <w:jc w:val="center"/>
      <w:rPr>
        <w:rFonts w:eastAsia="Calibri" w:cs="TimesNewRomanPS-ItalicMT"/>
        <w:i/>
        <w:i/>
        <w:iCs/>
        <w:smallCaps/>
        <w:sz w:val="22"/>
        <w:szCs w:val="22"/>
        <w:lang w:eastAsia="it-IT"/>
      </w:rPr>
    </w:pPr>
    <w:r>
      <w:rPr>
        <w:rFonts w:eastAsia="Calibri" w:cs="TimesNewRomanPS-ItalicMT"/>
        <w:i/>
        <w:iCs/>
        <w:smallCaps/>
        <w:sz w:val="22"/>
        <w:szCs w:val="22"/>
        <w:lang w:eastAsia="it-IT"/>
      </w:rPr>
    </w:r>
  </w:p>
  <w:p>
    <w:pPr>
      <w:pStyle w:val="Standard"/>
      <w:spacing w:lineRule="auto" w:line="252" w:before="0" w:after="160"/>
      <w:jc w:val="center"/>
      <w:rPr>
        <w:rFonts w:eastAsia="Calibri" w:cs="TimesNewRomanPS-ItalicMT"/>
        <w:i/>
        <w:i/>
        <w:iCs/>
        <w:smallCaps/>
        <w:color w:val="FF0000"/>
        <w:sz w:val="28"/>
        <w:szCs w:val="28"/>
        <w:lang w:eastAsia="it-IT"/>
      </w:rPr>
    </w:pPr>
    <w:r>
      <w:rPr>
        <w:rFonts w:eastAsia="Calibri" w:cs="TimesNewRomanPS-ItalicMT"/>
        <w:i/>
        <w:iCs/>
        <w:smallCaps/>
        <w:color w:val="FF0000"/>
        <w:sz w:val="28"/>
        <w:szCs w:val="28"/>
        <w:lang w:eastAsia="it-IT"/>
      </w:rPr>
    </w:r>
  </w:p>
  <w:p>
    <w:pPr>
      <w:pStyle w:val="Standard"/>
      <w:spacing w:lineRule="auto" w:line="252" w:before="0" w:after="160"/>
      <w:jc w:val="center"/>
      <w:rPr>
        <w:rFonts w:eastAsia="Calibri" w:cs="TimesNewRomanPS-ItalicMT"/>
        <w:i/>
        <w:i/>
        <w:iCs/>
        <w:smallCaps/>
        <w:sz w:val="22"/>
        <w:szCs w:val="22"/>
        <w:lang w:eastAsia="it-IT"/>
      </w:rPr>
    </w:pPr>
    <w:r>
      <w:rPr>
        <w:rFonts w:eastAsia="Calibri" w:cs="TimesNewRomanPS-ItalicMT"/>
        <w:i/>
        <w:iCs/>
        <w:smallCaps/>
        <w:sz w:val="22"/>
        <w:szCs w:val="22"/>
        <w:lang w:eastAsia="it-IT"/>
      </w:rPr>
    </w:r>
  </w:p>
  <w:p>
    <w:pPr>
      <w:pStyle w:val="Standard"/>
      <w:spacing w:lineRule="auto" w:line="252" w:before="0" w:after="160"/>
      <w:jc w:val="center"/>
      <w:rPr>
        <w:rFonts w:eastAsia="Calibri" w:cs="TimesNewRomanPS-ItalicMT"/>
        <w:i/>
        <w:i/>
        <w:iCs/>
        <w:smallCaps/>
        <w:sz w:val="22"/>
        <w:szCs w:val="22"/>
        <w:lang w:eastAsia="it-IT"/>
      </w:rPr>
    </w:pPr>
    <w:r>
      <w:rPr>
        <w:rFonts w:eastAsia="Calibri" w:cs="TimesNewRomanPS-ItalicMT"/>
        <w:i/>
        <w:iCs/>
        <w:smallCaps/>
        <w:sz w:val="22"/>
        <w:szCs w:val="22"/>
        <w:lang w:eastAsia="it-IT"/>
      </w:rPr>
    </w:r>
  </w:p>
</w:hdr>
</file>

<file path=word/settings.xml><?xml version="1.0" encoding="utf-8"?>
<w:settings xmlns:w="http://schemas.openxmlformats.org/wordprocessingml/2006/main">
  <w:zoom w:percent="14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f7202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1b64da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1b64da"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df7202"/>
    <w:rPr>
      <w:rFonts w:ascii="Tahoma" w:hAnsi="Tahoma" w:cs="Tahoma"/>
      <w:sz w:val="16"/>
      <w:szCs w:val="16"/>
    </w:rPr>
  </w:style>
  <w:style w:type="character" w:styleId="TestonotaapidipaginaCarattere" w:customStyle="1">
    <w:name w:val="Testo nota a piè di pagina Carattere"/>
    <w:basedOn w:val="DefaultParagraphFont"/>
    <w:link w:val="Testonotaapidipagina"/>
    <w:uiPriority w:val="99"/>
    <w:semiHidden/>
    <w:qFormat/>
    <w:rsid w:val="006470e3"/>
    <w:rPr>
      <w:sz w:val="20"/>
      <w:szCs w:val="20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6470e3"/>
    <w:rPr>
      <w:vertAlign w:val="superscript"/>
    </w:rPr>
  </w:style>
  <w:style w:type="character" w:styleId="Caratterinotaapidipagina">
    <w:name w:val="Caratteri nota a piè di pagina"/>
    <w:qFormat/>
    <w:rPr/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1b64da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1b64da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df720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taapidipagina">
    <w:name w:val="Footnote Text"/>
    <w:basedOn w:val="Normal"/>
    <w:link w:val="TestonotaapidipaginaCarattere"/>
    <w:uiPriority w:val="99"/>
    <w:semiHidden/>
    <w:unhideWhenUsed/>
    <w:rsid w:val="006470e3"/>
    <w:pPr>
      <w:spacing w:lineRule="auto" w:line="240" w:before="0" w:after="0"/>
    </w:pPr>
    <w:rPr>
      <w:sz w:val="20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SimSun" w:cs="Mangal"/>
      <w:color w:val="auto"/>
      <w:kern w:val="2"/>
      <w:sz w:val="24"/>
      <w:szCs w:val="24"/>
      <w:lang w:val="it-IT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828C6-6B66-4F9D-8BEB-8B0F4199A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Application>LibreOffice/7.2.2.2$Windows_X86_64 LibreOffice_project/02b2acce88a210515b4a5bb2e46cbfb63fe97d56</Application>
  <AppVersion>15.0000</AppVersion>
  <Pages>4</Pages>
  <Words>332</Words>
  <Characters>1877</Characters>
  <CharactersWithSpaces>2198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2022-12-30T13:11:00Z</dcterms:created>
  <dc:creator>ANDREA CAPUTO</dc:creator>
  <dc:description/>
  <dc:language>it-IT</dc:language>
  <cp:lastModifiedBy/>
  <dcterms:modified xsi:type="dcterms:W3CDTF">2023-05-26T14:00:48Z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